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2F1AC786"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w:t>
      </w:r>
      <w:r w:rsidR="00124CCF">
        <w:rPr>
          <w:rFonts w:ascii="Calibri" w:hAnsi="Calibri" w:cs="Cambria"/>
          <w:b/>
          <w:bCs/>
          <w:sz w:val="22"/>
          <w:szCs w:val="22"/>
        </w:rPr>
        <w:t>1493</w:t>
      </w:r>
      <w:r w:rsidR="00B974E7">
        <w:rPr>
          <w:rFonts w:ascii="Calibri" w:hAnsi="Calibri" w:cs="Cambria"/>
          <w:b/>
          <w:bCs/>
          <w:sz w:val="22"/>
          <w:szCs w:val="22"/>
        </w:rPr>
        <w:t>/2023/</w:t>
      </w:r>
      <w:r w:rsidR="00B974E7" w:rsidRPr="00144E1C">
        <w:rPr>
          <w:rFonts w:ascii="Calibri" w:hAnsi="Calibri" w:cs="Cambria"/>
          <w:b/>
          <w:bCs/>
          <w:sz w:val="22"/>
          <w:szCs w:val="22"/>
        </w:rPr>
        <w:t xml:space="preserve"> </w:t>
      </w:r>
      <w:r w:rsidR="00B974E7">
        <w:rPr>
          <w:rFonts w:ascii="Calibri" w:hAnsi="Calibri" w:cs="Cambria"/>
          <w:b/>
          <w:bCs/>
          <w:sz w:val="22"/>
          <w:szCs w:val="22"/>
        </w:rPr>
        <w:t>ODDE</w:t>
      </w:r>
      <w:r w:rsidR="00B974E7" w:rsidDel="00144E1C">
        <w:rPr>
          <w:rFonts w:ascii="Calibri" w:hAnsi="Calibri" w:cs="Cambria"/>
          <w:b/>
          <w:bCs/>
          <w:sz w:val="22"/>
          <w:szCs w:val="22"/>
        </w:rPr>
        <w:t xml:space="preserve"> </w:t>
      </w:r>
      <w:r w:rsidR="00B974E7" w:rsidRPr="00AE18DF">
        <w:rPr>
          <w:rFonts w:ascii="Calibri" w:hAnsi="Calibri" w:cs="Cambria"/>
          <w:b/>
          <w:bCs/>
          <w:sz w:val="22"/>
          <w:szCs w:val="22"/>
        </w:rPr>
        <w:t xml:space="preserve"> o združenej dodávke </w:t>
      </w:r>
      <w:r w:rsidR="00B974E7">
        <w:rPr>
          <w:rFonts w:ascii="Calibri" w:hAnsi="Calibri" w:cs="Cambria"/>
          <w:b/>
          <w:bCs/>
          <w:sz w:val="22"/>
          <w:szCs w:val="22"/>
        </w:rPr>
        <w:t>elektriny</w:t>
      </w:r>
      <w:r w:rsidR="00B974E7" w:rsidDel="00B974E7">
        <w:rPr>
          <w:rFonts w:ascii="Calibri" w:hAnsi="Calibri" w:cs="Cambria"/>
          <w:b/>
          <w:bCs/>
          <w:sz w:val="22"/>
          <w:szCs w:val="22"/>
        </w:rPr>
        <w:t xml:space="preserve"> </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31F512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64735">
        <w:rPr>
          <w:rFonts w:asciiTheme="minorHAnsi" w:hAnsiTheme="minorHAnsi" w:cstheme="minorHAnsi"/>
          <w:sz w:val="22"/>
          <w:szCs w:val="22"/>
        </w:rPr>
        <w:t>Mgr. Ondrej</w:t>
      </w:r>
      <w:r w:rsidRPr="00AE18DF">
        <w:rPr>
          <w:rFonts w:asciiTheme="minorHAnsi" w:hAnsiTheme="minorHAnsi" w:cstheme="minorHAnsi"/>
          <w:sz w:val="22"/>
          <w:szCs w:val="22"/>
        </w:rPr>
        <w:t xml:space="preserve"> Lunter,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40BC525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w:t>
      </w:r>
      <w:r w:rsidR="00D75A57">
        <w:rPr>
          <w:rFonts w:asciiTheme="minorHAnsi" w:hAnsiTheme="minorHAnsi" w:cstheme="minorHAnsi"/>
          <w:color w:val="000000"/>
          <w:sz w:val="22"/>
          <w:szCs w:val="22"/>
        </w:rPr>
        <w:t>Pavel Koštial</w:t>
      </w:r>
      <w:r w:rsidR="00A220C0">
        <w:rPr>
          <w:rFonts w:asciiTheme="minorHAnsi" w:hAnsiTheme="minorHAnsi" w:cstheme="minorHAnsi"/>
          <w:color w:val="000000"/>
          <w:sz w:val="22"/>
          <w:szCs w:val="22"/>
        </w:rPr>
        <w:t xml:space="preserve">, </w:t>
      </w:r>
      <w:hyperlink r:id="rId10" w:history="1">
        <w:r w:rsidR="00D75A57" w:rsidRPr="005F151A">
          <w:rPr>
            <w:rStyle w:val="Hypertextovprepojenie"/>
            <w:rFonts w:asciiTheme="minorHAnsi" w:hAnsiTheme="minorHAnsi" w:cstheme="minorHAnsi"/>
            <w:sz w:val="22"/>
            <w:szCs w:val="22"/>
          </w:rPr>
          <w:t>pavel.kostial@bbsk.sk</w:t>
        </w:r>
      </w:hyperlink>
      <w:r w:rsidR="00A220C0">
        <w:rPr>
          <w:rFonts w:asciiTheme="minorHAnsi" w:hAnsiTheme="minorHAnsi" w:cstheme="minorHAnsi"/>
          <w:color w:val="000000"/>
          <w:sz w:val="22"/>
          <w:szCs w:val="22"/>
        </w:rPr>
        <w:t>, +</w:t>
      </w:r>
      <w:r w:rsidR="00D75A57">
        <w:rPr>
          <w:rFonts w:asciiTheme="minorHAnsi" w:hAnsiTheme="minorHAnsi" w:cstheme="minorHAnsi"/>
          <w:sz w:val="22"/>
          <w:szCs w:val="22"/>
        </w:rPr>
        <w:t>421 948 063 038</w:t>
      </w: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004C4CB5" w:rsidRPr="00AE18DF">
        <w:rPr>
          <w:rFonts w:ascii="Calibri" w:hAnsi="Calibri" w:cs="Cambria"/>
          <w:b/>
          <w:bCs/>
          <w:color w:val="000000"/>
          <w:sz w:val="22"/>
          <w:szCs w:val="22"/>
        </w:rPr>
        <w:t>xxxxxxxxxxxxxxxxxxxxxxx</w:t>
      </w:r>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4315C7A" w14:textId="36556DC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0040345A">
        <w:rPr>
          <w:rFonts w:ascii="Calibri" w:hAnsi="Calibri" w:cs="Cambria"/>
          <w:color w:val="000000"/>
          <w:sz w:val="22"/>
          <w:szCs w:val="22"/>
        </w:rPr>
        <w:tab/>
      </w:r>
      <w:r w:rsidR="00C419B9">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3F56555B" w14:textId="06622BF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40345A">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99F020B" w14:textId="140C57B5" w:rsidR="004C4CB5" w:rsidRPr="00AE18DF" w:rsidRDefault="000C635D" w:rsidP="00F54837">
      <w:pPr>
        <w:autoSpaceDE w:val="0"/>
        <w:autoSpaceDN w:val="0"/>
        <w:adjustRightInd w:val="0"/>
        <w:jc w:val="both"/>
        <w:rPr>
          <w:rFonts w:ascii="Calibri" w:hAnsi="Calibri" w:cs="Cambria"/>
          <w:color w:val="000000"/>
          <w:sz w:val="22"/>
          <w:szCs w:val="22"/>
        </w:rPr>
      </w:pPr>
      <w:r w:rsidRPr="00BF3B2B">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BF3B2B">
        <w:rPr>
          <w:rFonts w:ascii="Calibri" w:hAnsi="Calibri" w:cs="Cambria"/>
          <w:color w:val="000000"/>
          <w:sz w:val="22"/>
          <w:szCs w:val="22"/>
        </w:rPr>
        <w:tab/>
      </w:r>
      <w:r w:rsidR="00BF3B2B">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 xml:space="preserve">xxxxxxxxxxxxxxxxxxxxxxxxx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8D6623"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 xml:space="preserve">bod 1.1 tejto </w:t>
      </w:r>
      <w:r w:rsidR="000C3A23" w:rsidRPr="00AE18DF">
        <w:rPr>
          <w:rFonts w:ascii="Calibri" w:hAnsi="Calibri" w:cs="Cambria"/>
          <w:sz w:val="22"/>
          <w:szCs w:val="22"/>
        </w:rPr>
        <w:lastRenderedPageBreak/>
        <w:t>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7B2D9B">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xml:space="preserve">, a to za </w:t>
      </w:r>
      <w:r w:rsidR="000C3A23" w:rsidRPr="008152E2">
        <w:rPr>
          <w:rFonts w:ascii="Calibri" w:hAnsi="Calibri" w:cs="Cambria"/>
          <w:sz w:val="22"/>
          <w:szCs w:val="22"/>
        </w:rPr>
        <w:t>cenu dohodnutú v</w:t>
      </w:r>
      <w:r w:rsidR="00BE2A00">
        <w:rPr>
          <w:rFonts w:ascii="Calibri" w:hAnsi="Calibri" w:cs="Cambria"/>
          <w:sz w:val="22"/>
          <w:szCs w:val="22"/>
        </w:rPr>
        <w:t> čl. VI</w:t>
      </w:r>
      <w:r w:rsidR="00497AA5">
        <w:rPr>
          <w:rFonts w:ascii="Calibri" w:hAnsi="Calibri" w:cs="Cambria"/>
          <w:sz w:val="22"/>
          <w:szCs w:val="22"/>
        </w:rPr>
        <w:t xml:space="preserve"> a v</w:t>
      </w:r>
      <w:r w:rsidR="000C3A23" w:rsidRPr="008152E2">
        <w:rPr>
          <w:rFonts w:ascii="Calibri" w:hAnsi="Calibri" w:cs="Cambria"/>
          <w:sz w:val="22"/>
          <w:szCs w:val="22"/>
        </w:rPr>
        <w:t xml:space="preserve"> </w:t>
      </w:r>
      <w:r w:rsidR="008152E2">
        <w:rPr>
          <w:rFonts w:asciiTheme="minorHAnsi" w:hAnsiTheme="minorHAnsi" w:cs="Cambria"/>
          <w:sz w:val="22"/>
          <w:szCs w:val="22"/>
        </w:rPr>
        <w:t xml:space="preserve">prílohe č. 3 </w:t>
      </w:r>
      <w:r w:rsidR="000C3A23" w:rsidRPr="008152E2">
        <w:rPr>
          <w:rFonts w:ascii="Calibri" w:hAnsi="Calibri" w:cs="Cambria"/>
          <w:sz w:val="22"/>
          <w:szCs w:val="22"/>
        </w:rPr>
        <w:t>tejto Rámcovej zmluvy</w:t>
      </w:r>
      <w:r w:rsidR="000C3A23" w:rsidRPr="00AE18DF">
        <w:rPr>
          <w:rFonts w:ascii="Calibri" w:hAnsi="Calibri" w:cs="Cambria"/>
          <w:sz w:val="22"/>
          <w:szCs w:val="22"/>
        </w:rPr>
        <w:t xml:space="preserve">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zúčtovateľovi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nepožadovanie aktivačného a deaktivačného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23942D1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w:t>
      </w:r>
      <w:r w:rsidR="003970F0">
        <w:rPr>
          <w:rFonts w:ascii="Calibri" w:hAnsi="Calibri" w:cs="Cambria"/>
          <w:sz w:val="22"/>
          <w:szCs w:val="22"/>
        </w:rPr>
        <w:t>e</w:t>
      </w:r>
      <w:r w:rsidRPr="00AE18DF">
        <w:rPr>
          <w:rFonts w:ascii="Calibri" w:hAnsi="Calibri" w:cs="Cambria"/>
          <w:sz w:val="22"/>
          <w:szCs w:val="22"/>
        </w:rPr>
        <w:t xml:space="preserve">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542A2E03"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w:t>
      </w:r>
      <w:r w:rsidR="005A65A1">
        <w:rPr>
          <w:rFonts w:ascii="Calibri" w:hAnsi="Calibri" w:cs="Cambria"/>
          <w:sz w:val="22"/>
          <w:szCs w:val="22"/>
        </w:rPr>
        <w:t> </w:t>
      </w:r>
      <w:r w:rsidRPr="00AE18DF">
        <w:rPr>
          <w:rFonts w:ascii="Calibri" w:hAnsi="Calibri" w:cs="Cambria"/>
          <w:sz w:val="22"/>
          <w:szCs w:val="22"/>
        </w:rPr>
        <w:t>to za cenu</w:t>
      </w:r>
      <w:r w:rsidR="000B449A" w:rsidRPr="00AE18DF">
        <w:rPr>
          <w:rFonts w:ascii="Calibri" w:hAnsi="Calibri" w:cs="Cambria"/>
          <w:sz w:val="22"/>
          <w:szCs w:val="22"/>
        </w:rPr>
        <w:t xml:space="preserve"> </w:t>
      </w:r>
      <w:r w:rsidR="000B449A" w:rsidRPr="00E15D02">
        <w:rPr>
          <w:rFonts w:ascii="Calibri" w:hAnsi="Calibri" w:cs="Cambria"/>
          <w:sz w:val="22"/>
          <w:szCs w:val="22"/>
        </w:rPr>
        <w:t>uveden</w:t>
      </w:r>
      <w:r w:rsidR="00D74883" w:rsidRPr="00E15D02">
        <w:rPr>
          <w:rFonts w:ascii="Calibri" w:hAnsi="Calibri" w:cs="Cambria"/>
          <w:sz w:val="22"/>
          <w:szCs w:val="22"/>
        </w:rPr>
        <w:t>ú</w:t>
      </w:r>
      <w:r w:rsidR="000B449A" w:rsidRPr="00E15D02">
        <w:rPr>
          <w:rFonts w:ascii="Calibri" w:hAnsi="Calibri" w:cs="Cambria"/>
          <w:sz w:val="22"/>
          <w:szCs w:val="22"/>
        </w:rPr>
        <w:t xml:space="preserve"> v</w:t>
      </w:r>
      <w:r w:rsidR="005A65A1" w:rsidRPr="00E15D02">
        <w:rPr>
          <w:rFonts w:ascii="Calibri" w:hAnsi="Calibri" w:cs="Cambria"/>
          <w:sz w:val="22"/>
          <w:szCs w:val="22"/>
        </w:rPr>
        <w:t> </w:t>
      </w:r>
      <w:r w:rsidR="00BF1E57" w:rsidRPr="00E15D02">
        <w:rPr>
          <w:rFonts w:ascii="Calibri" w:hAnsi="Calibri" w:cs="Cambria"/>
          <w:sz w:val="22"/>
          <w:szCs w:val="22"/>
        </w:rPr>
        <w:t>čl. VI a</w:t>
      </w:r>
      <w:r w:rsidR="005A65A1" w:rsidRPr="00E15D02">
        <w:rPr>
          <w:rFonts w:ascii="Calibri" w:hAnsi="Calibri" w:cs="Cambria"/>
          <w:sz w:val="22"/>
          <w:szCs w:val="22"/>
        </w:rPr>
        <w:t> </w:t>
      </w:r>
      <w:r w:rsidR="00BF1E57" w:rsidRPr="00E15D02">
        <w:rPr>
          <w:rFonts w:ascii="Calibri" w:hAnsi="Calibri" w:cs="Cambria"/>
          <w:sz w:val="22"/>
          <w:szCs w:val="22"/>
        </w:rPr>
        <w:t>v</w:t>
      </w:r>
      <w:r w:rsidR="005A65A1" w:rsidRPr="00E15D02">
        <w:rPr>
          <w:rFonts w:ascii="Calibri" w:hAnsi="Calibri" w:cs="Cambria"/>
          <w:sz w:val="22"/>
          <w:szCs w:val="22"/>
        </w:rPr>
        <w:t> </w:t>
      </w:r>
      <w:r w:rsidR="008152E2" w:rsidRPr="00E15D02">
        <w:rPr>
          <w:rFonts w:asciiTheme="minorHAnsi" w:hAnsiTheme="minorHAnsi" w:cs="Cambria"/>
          <w:sz w:val="22"/>
          <w:szCs w:val="22"/>
        </w:rPr>
        <w:t>Prílohe č. 3</w:t>
      </w:r>
      <w:r w:rsidR="000B449A" w:rsidRPr="00E15D02">
        <w:rPr>
          <w:rFonts w:ascii="Calibri" w:hAnsi="Calibri" w:cs="Cambria"/>
          <w:sz w:val="22"/>
          <w:szCs w:val="22"/>
        </w:rPr>
        <w:t xml:space="preserve"> Rámcovej </w:t>
      </w:r>
      <w:r w:rsidR="008152E2" w:rsidRPr="00E15D02">
        <w:rPr>
          <w:rFonts w:ascii="Calibri" w:hAnsi="Calibri" w:cs="Cambria"/>
          <w:sz w:val="22"/>
          <w:szCs w:val="22"/>
        </w:rPr>
        <w:t>zmluvy</w:t>
      </w:r>
      <w:r w:rsidR="000B449A" w:rsidRPr="00E15D02">
        <w:rPr>
          <w:rFonts w:ascii="Calibri" w:hAnsi="Calibri" w:cs="Cambria"/>
          <w:sz w:val="22"/>
          <w:szCs w:val="22"/>
        </w:rPr>
        <w:t>.</w:t>
      </w:r>
      <w:r w:rsidR="000B449A" w:rsidRPr="00AE18DF">
        <w:rPr>
          <w:rFonts w:ascii="Calibri" w:hAnsi="Calibri" w:cs="Cambria"/>
          <w:sz w:val="22"/>
          <w:szCs w:val="22"/>
        </w:rPr>
        <w:t xml:space="preserve"> </w:t>
      </w:r>
    </w:p>
    <w:p w14:paraId="2AE18CA5" w14:textId="77777777" w:rsidR="00187134" w:rsidRPr="00AE18DF" w:rsidRDefault="00187134" w:rsidP="00F54837">
      <w:pPr>
        <w:ind w:left="1134"/>
        <w:jc w:val="both"/>
        <w:rPr>
          <w:rFonts w:ascii="Calibri" w:hAnsi="Calibri" w:cs="Cambria"/>
          <w:sz w:val="22"/>
          <w:szCs w:val="22"/>
        </w:rPr>
      </w:pPr>
    </w:p>
    <w:p w14:paraId="29DD648B" w14:textId="1DF835E7" w:rsidR="00187134" w:rsidRPr="00170871" w:rsidRDefault="00CC7342" w:rsidP="00170871">
      <w:pPr>
        <w:pStyle w:val="Odsekzoznamu"/>
        <w:numPr>
          <w:ilvl w:val="1"/>
          <w:numId w:val="21"/>
        </w:numPr>
        <w:ind w:left="709" w:hanging="709"/>
        <w:jc w:val="both"/>
        <w:rPr>
          <w:rFonts w:ascii="Calibri" w:hAnsi="Calibri" w:cs="Cambria"/>
          <w:sz w:val="22"/>
          <w:szCs w:val="22"/>
        </w:rPr>
      </w:pPr>
      <w:r w:rsidRPr="00170871">
        <w:rPr>
          <w:rFonts w:ascii="Calibri" w:hAnsi="Calibri" w:cs="Cambria"/>
          <w:sz w:val="22"/>
          <w:szCs w:val="22"/>
        </w:rPr>
        <w:t xml:space="preserve">Predmetom </w:t>
      </w:r>
      <w:r w:rsidR="00187134" w:rsidRPr="00170871">
        <w:rPr>
          <w:rFonts w:ascii="Calibri" w:hAnsi="Calibri" w:cs="Cambria"/>
          <w:sz w:val="22"/>
          <w:szCs w:val="22"/>
        </w:rPr>
        <w:t xml:space="preserve">tejto </w:t>
      </w:r>
      <w:r w:rsidR="000B449A" w:rsidRPr="00170871">
        <w:rPr>
          <w:rFonts w:ascii="Calibri" w:hAnsi="Calibri" w:cs="Cambria"/>
          <w:sz w:val="22"/>
          <w:szCs w:val="22"/>
        </w:rPr>
        <w:t xml:space="preserve">Rámcovej </w:t>
      </w:r>
      <w:r w:rsidR="00187134" w:rsidRPr="00170871">
        <w:rPr>
          <w:rFonts w:ascii="Calibri" w:hAnsi="Calibri" w:cs="Cambria"/>
          <w:sz w:val="22"/>
          <w:szCs w:val="22"/>
        </w:rPr>
        <w:t xml:space="preserve">zmluvy je taktiež </w:t>
      </w:r>
      <w:r w:rsidR="000B449A" w:rsidRPr="00170871">
        <w:rPr>
          <w:rFonts w:ascii="Calibri" w:hAnsi="Calibri" w:cs="Cambria"/>
          <w:sz w:val="22"/>
          <w:szCs w:val="22"/>
        </w:rPr>
        <w:t>dohoda zmluvných strán o</w:t>
      </w:r>
      <w:r w:rsidR="005A65A1" w:rsidRPr="00170871">
        <w:rPr>
          <w:rFonts w:ascii="Calibri" w:hAnsi="Calibri" w:cs="Cambria"/>
          <w:sz w:val="22"/>
          <w:szCs w:val="22"/>
        </w:rPr>
        <w:t> </w:t>
      </w:r>
      <w:r w:rsidR="000B449A" w:rsidRPr="00170871">
        <w:rPr>
          <w:rFonts w:ascii="Calibri" w:hAnsi="Calibri" w:cs="Cambria"/>
          <w:sz w:val="22"/>
          <w:szCs w:val="22"/>
        </w:rPr>
        <w:t>podmienkach uzatvárania čiastkových zmlúv</w:t>
      </w:r>
      <w:r w:rsidR="001D5208" w:rsidRPr="00170871">
        <w:rPr>
          <w:rFonts w:ascii="Calibri" w:hAnsi="Calibri" w:cs="Cambria"/>
          <w:sz w:val="22"/>
          <w:szCs w:val="22"/>
        </w:rPr>
        <w:t xml:space="preserve"> medzi dodávateľom na strane jednej a</w:t>
      </w:r>
      <w:r w:rsidR="005A65A1" w:rsidRPr="00170871">
        <w:rPr>
          <w:rFonts w:ascii="Calibri" w:hAnsi="Calibri" w:cs="Cambria"/>
          <w:sz w:val="22"/>
          <w:szCs w:val="22"/>
        </w:rPr>
        <w:t> </w:t>
      </w:r>
      <w:r w:rsidR="001D5208" w:rsidRPr="00170871">
        <w:rPr>
          <w:rFonts w:ascii="Calibri" w:hAnsi="Calibri" w:cs="Cambria"/>
          <w:sz w:val="22"/>
          <w:szCs w:val="22"/>
        </w:rPr>
        <w:t>tretími osobami na strane druhej</w:t>
      </w:r>
      <w:r w:rsidR="00187134" w:rsidRPr="00170871">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5638AF77"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C3720B">
        <w:rPr>
          <w:rFonts w:asciiTheme="minorHAnsi" w:hAnsiTheme="minorHAnsi" w:cstheme="minorHAnsi"/>
          <w:b/>
          <w:bCs/>
          <w:color w:val="000000"/>
          <w:sz w:val="22"/>
          <w:szCs w:val="22"/>
        </w:rPr>
        <w:t xml:space="preserve">od </w:t>
      </w:r>
      <w:r w:rsidR="004E7F11" w:rsidRPr="00C3720B">
        <w:rPr>
          <w:rFonts w:asciiTheme="minorHAnsi" w:hAnsiTheme="minorHAnsi" w:cstheme="minorHAnsi"/>
          <w:b/>
          <w:bCs/>
          <w:sz w:val="22"/>
          <w:szCs w:val="22"/>
        </w:rPr>
        <w:t>01.0</w:t>
      </w:r>
      <w:r w:rsidR="00867B30" w:rsidRPr="00C3720B">
        <w:rPr>
          <w:rFonts w:asciiTheme="minorHAnsi" w:hAnsiTheme="minorHAnsi" w:cstheme="minorHAnsi"/>
          <w:b/>
          <w:bCs/>
          <w:sz w:val="22"/>
          <w:szCs w:val="22"/>
        </w:rPr>
        <w:t>1</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 xml:space="preserve">2024 </w:t>
      </w:r>
      <w:r w:rsidR="004E7F11" w:rsidRPr="00C3720B">
        <w:rPr>
          <w:rFonts w:asciiTheme="minorHAnsi" w:hAnsiTheme="minorHAnsi" w:cstheme="minorHAnsi"/>
          <w:b/>
          <w:bCs/>
          <w:sz w:val="22"/>
          <w:szCs w:val="22"/>
        </w:rPr>
        <w:t>od 0</w:t>
      </w:r>
      <w:r w:rsidR="003A336A" w:rsidRPr="00C3720B">
        <w:rPr>
          <w:rFonts w:asciiTheme="minorHAnsi" w:hAnsiTheme="minorHAnsi" w:cstheme="minorHAnsi"/>
          <w:b/>
          <w:bCs/>
          <w:sz w:val="22"/>
          <w:szCs w:val="22"/>
        </w:rPr>
        <w:t>0</w:t>
      </w:r>
      <w:r w:rsidR="004E7F11" w:rsidRPr="00C3720B">
        <w:rPr>
          <w:rFonts w:asciiTheme="minorHAnsi" w:hAnsiTheme="minorHAnsi" w:cstheme="minorHAnsi"/>
          <w:b/>
          <w:bCs/>
          <w:sz w:val="22"/>
          <w:szCs w:val="22"/>
        </w:rPr>
        <w:t>:00 hod.</w:t>
      </w:r>
      <w:r w:rsidR="00AA5243" w:rsidRPr="00AE18DF">
        <w:rPr>
          <w:rFonts w:asciiTheme="minorHAnsi" w:hAnsiTheme="minorHAnsi" w:cstheme="minorHAnsi"/>
          <w:sz w:val="22"/>
          <w:szCs w:val="22"/>
        </w:rPr>
        <w:t xml:space="preserve"> a</w:t>
      </w:r>
      <w:r w:rsidR="005A65A1">
        <w:rPr>
          <w:rFonts w:asciiTheme="minorHAnsi" w:hAnsiTheme="minorHAnsi" w:cstheme="minorHAnsi"/>
          <w:sz w:val="22"/>
          <w:szCs w:val="22"/>
        </w:rPr>
        <w:t> </w:t>
      </w:r>
      <w:r w:rsidR="00AA5243" w:rsidRPr="00AE18DF">
        <w:rPr>
          <w:rFonts w:asciiTheme="minorHAnsi" w:hAnsiTheme="minorHAnsi" w:cstheme="minorHAnsi"/>
          <w:sz w:val="22"/>
          <w:szCs w:val="22"/>
        </w:rPr>
        <w:t xml:space="preserve">bude trvať </w:t>
      </w:r>
      <w:r w:rsidR="004E7F11" w:rsidRPr="00AE18DF">
        <w:rPr>
          <w:rFonts w:asciiTheme="minorHAnsi" w:hAnsiTheme="minorHAnsi" w:cstheme="minorHAnsi"/>
          <w:sz w:val="22"/>
          <w:szCs w:val="22"/>
        </w:rPr>
        <w:t xml:space="preserve">do </w:t>
      </w:r>
      <w:r w:rsidR="003A336A" w:rsidRPr="00C3720B">
        <w:rPr>
          <w:rFonts w:asciiTheme="minorHAnsi" w:hAnsiTheme="minorHAnsi" w:cstheme="minorHAnsi"/>
          <w:b/>
          <w:bCs/>
          <w:sz w:val="22"/>
          <w:szCs w:val="22"/>
        </w:rPr>
        <w:t>3</w:t>
      </w:r>
      <w:r w:rsidR="004E7F11" w:rsidRPr="00C3720B">
        <w:rPr>
          <w:rFonts w:asciiTheme="minorHAnsi" w:hAnsiTheme="minorHAnsi" w:cstheme="minorHAnsi"/>
          <w:b/>
          <w:bCs/>
          <w:sz w:val="22"/>
          <w:szCs w:val="22"/>
        </w:rPr>
        <w:t>1.</w:t>
      </w:r>
      <w:r w:rsidR="003A336A" w:rsidRPr="00C3720B">
        <w:rPr>
          <w:rFonts w:asciiTheme="minorHAnsi" w:hAnsiTheme="minorHAnsi" w:cstheme="minorHAnsi"/>
          <w:b/>
          <w:bCs/>
          <w:sz w:val="22"/>
          <w:szCs w:val="22"/>
        </w:rPr>
        <w:t>12</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202</w:t>
      </w:r>
      <w:r w:rsidR="005A786C" w:rsidRPr="00C3720B">
        <w:rPr>
          <w:rFonts w:asciiTheme="minorHAnsi" w:hAnsiTheme="minorHAnsi" w:cstheme="minorHAnsi"/>
          <w:b/>
          <w:bCs/>
          <w:sz w:val="22"/>
          <w:szCs w:val="22"/>
        </w:rPr>
        <w:t>5</w:t>
      </w:r>
      <w:r w:rsidR="004A5589" w:rsidRPr="00C3720B">
        <w:rPr>
          <w:rFonts w:asciiTheme="minorHAnsi" w:hAnsiTheme="minorHAnsi" w:cstheme="minorHAnsi"/>
          <w:b/>
          <w:bCs/>
          <w:sz w:val="22"/>
          <w:szCs w:val="22"/>
        </w:rPr>
        <w:t xml:space="preserve"> </w:t>
      </w:r>
      <w:r w:rsidR="004E7F11" w:rsidRPr="00C3720B">
        <w:rPr>
          <w:rFonts w:asciiTheme="minorHAnsi" w:hAnsiTheme="minorHAnsi" w:cstheme="minorHAnsi"/>
          <w:b/>
          <w:bCs/>
          <w:sz w:val="22"/>
          <w:szCs w:val="22"/>
        </w:rPr>
        <w:t xml:space="preserve">do </w:t>
      </w:r>
      <w:r w:rsidR="003A336A" w:rsidRPr="00C3720B">
        <w:rPr>
          <w:rFonts w:asciiTheme="minorHAnsi" w:hAnsiTheme="minorHAnsi" w:cstheme="minorHAnsi"/>
          <w:b/>
          <w:bCs/>
          <w:sz w:val="22"/>
          <w:szCs w:val="22"/>
        </w:rPr>
        <w:t>24</w:t>
      </w:r>
      <w:r w:rsidR="004E7F11" w:rsidRPr="00C3720B">
        <w:rPr>
          <w:rFonts w:asciiTheme="minorHAnsi" w:hAnsiTheme="minorHAnsi" w:cstheme="minorHAnsi"/>
          <w:b/>
          <w:bCs/>
          <w:sz w:val="22"/>
          <w:szCs w:val="22"/>
        </w:rPr>
        <w:t>:00 hod.</w:t>
      </w:r>
      <w:r w:rsidR="004E7F11" w:rsidRPr="00AE18DF">
        <w:rPr>
          <w:rFonts w:asciiTheme="minorHAnsi" w:hAnsiTheme="minorHAnsi" w:cstheme="minorHAnsi"/>
          <w:sz w:val="22"/>
          <w:szCs w:val="22"/>
        </w:rPr>
        <w:t xml:space="preserve">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0913A8DF" w:rsidR="007B0D84" w:rsidRPr="00170871" w:rsidRDefault="007B0D84" w:rsidP="00170871">
      <w:pPr>
        <w:pStyle w:val="Odsekzoznamu"/>
        <w:numPr>
          <w:ilvl w:val="1"/>
          <w:numId w:val="21"/>
        </w:numPr>
        <w:ind w:left="709" w:hanging="709"/>
        <w:rPr>
          <w:rFonts w:asciiTheme="minorHAnsi" w:hAnsiTheme="minorHAnsi"/>
          <w:sz w:val="22"/>
          <w:szCs w:val="22"/>
        </w:rPr>
      </w:pPr>
      <w:r w:rsidRPr="00170871">
        <w:rPr>
          <w:rFonts w:asciiTheme="minorHAnsi" w:hAnsiTheme="minorHAnsi"/>
          <w:sz w:val="22"/>
          <w:szCs w:val="22"/>
        </w:rPr>
        <w:t xml:space="preserve">Predpokladané celkové </w:t>
      </w:r>
      <w:r w:rsidR="009012F4" w:rsidRPr="00170871">
        <w:rPr>
          <w:rFonts w:asciiTheme="minorHAnsi" w:hAnsiTheme="minorHAnsi"/>
          <w:sz w:val="22"/>
          <w:szCs w:val="22"/>
        </w:rPr>
        <w:t>m</w:t>
      </w:r>
      <w:r w:rsidRPr="00170871">
        <w:rPr>
          <w:rFonts w:asciiTheme="minorHAnsi" w:hAnsiTheme="minorHAnsi"/>
          <w:sz w:val="22"/>
          <w:szCs w:val="22"/>
        </w:rPr>
        <w:t xml:space="preserve">nožstvo </w:t>
      </w:r>
      <w:r w:rsidR="0078044F" w:rsidRPr="00170871">
        <w:rPr>
          <w:rFonts w:asciiTheme="minorHAnsi" w:hAnsiTheme="minorHAnsi"/>
          <w:sz w:val="22"/>
          <w:szCs w:val="22"/>
        </w:rPr>
        <w:t>elektriny</w:t>
      </w:r>
      <w:r w:rsidRPr="00170871">
        <w:rPr>
          <w:rFonts w:asciiTheme="minorHAnsi" w:hAnsiTheme="minorHAnsi"/>
          <w:sz w:val="22"/>
          <w:szCs w:val="22"/>
        </w:rPr>
        <w:t xml:space="preserve"> </w:t>
      </w:r>
      <w:r w:rsidR="009012F4" w:rsidRPr="00170871">
        <w:rPr>
          <w:rFonts w:asciiTheme="minorHAnsi" w:hAnsiTheme="minorHAnsi"/>
          <w:sz w:val="22"/>
          <w:szCs w:val="22"/>
        </w:rPr>
        <w:t>spoločne obstarávané</w:t>
      </w:r>
      <w:r w:rsidR="009012F4" w:rsidRPr="00170871">
        <w:rPr>
          <w:rFonts w:asciiTheme="minorHAnsi" w:hAnsiTheme="minorHAnsi"/>
          <w:b/>
          <w:bCs/>
          <w:sz w:val="22"/>
          <w:szCs w:val="22"/>
        </w:rPr>
        <w:t xml:space="preserve">  </w:t>
      </w:r>
      <w:r w:rsidR="009012F4" w:rsidRPr="00170871">
        <w:rPr>
          <w:rFonts w:asciiTheme="minorHAnsi" w:hAnsiTheme="minorHAnsi"/>
          <w:sz w:val="22"/>
          <w:szCs w:val="22"/>
        </w:rPr>
        <w:t xml:space="preserve">pre </w:t>
      </w:r>
      <w:r w:rsidR="00D74883" w:rsidRPr="00170871">
        <w:rPr>
          <w:rFonts w:asciiTheme="minorHAnsi" w:hAnsiTheme="minorHAnsi"/>
          <w:sz w:val="22"/>
          <w:szCs w:val="22"/>
        </w:rPr>
        <w:t>BBSK</w:t>
      </w:r>
      <w:r w:rsidR="009012F4" w:rsidRPr="00170871">
        <w:rPr>
          <w:rFonts w:asciiTheme="minorHAnsi" w:hAnsiTheme="minorHAnsi"/>
          <w:sz w:val="22"/>
          <w:szCs w:val="22"/>
        </w:rPr>
        <w:t xml:space="preserve"> aj tretie </w:t>
      </w:r>
      <w:r w:rsidR="006C54FB" w:rsidRPr="00170871">
        <w:rPr>
          <w:rFonts w:asciiTheme="minorHAnsi" w:hAnsiTheme="minorHAnsi"/>
          <w:sz w:val="22"/>
          <w:szCs w:val="22"/>
        </w:rPr>
        <w:t>osoby</w:t>
      </w:r>
      <w:r w:rsidR="009012F4" w:rsidRPr="00170871">
        <w:rPr>
          <w:rFonts w:asciiTheme="minorHAnsi" w:hAnsiTheme="minorHAnsi"/>
          <w:b/>
          <w:bCs/>
          <w:sz w:val="22"/>
          <w:szCs w:val="22"/>
        </w:rPr>
        <w:t xml:space="preserve"> </w:t>
      </w:r>
      <w:r w:rsidRPr="00170871">
        <w:rPr>
          <w:rFonts w:asciiTheme="minorHAnsi" w:hAnsiTheme="minorHAnsi"/>
          <w:sz w:val="22"/>
          <w:szCs w:val="22"/>
        </w:rPr>
        <w:t>v</w:t>
      </w:r>
      <w:r w:rsidR="005A65A1" w:rsidRPr="00170871">
        <w:rPr>
          <w:rFonts w:asciiTheme="minorHAnsi" w:hAnsiTheme="minorHAnsi"/>
          <w:sz w:val="22"/>
          <w:szCs w:val="22"/>
        </w:rPr>
        <w:t> </w:t>
      </w:r>
      <w:r w:rsidRPr="00170871">
        <w:rPr>
          <w:rFonts w:asciiTheme="minorHAnsi" w:hAnsiTheme="minorHAnsi"/>
          <w:sz w:val="22"/>
          <w:szCs w:val="22"/>
        </w:rPr>
        <w:t xml:space="preserve">zmysle tejto Rámcovej zmluvy je: </w:t>
      </w:r>
      <w:r w:rsidR="003A425D">
        <w:rPr>
          <w:rFonts w:asciiTheme="minorHAnsi" w:hAnsiTheme="minorHAnsi"/>
          <w:b/>
          <w:bCs/>
          <w:sz w:val="22"/>
          <w:szCs w:val="22"/>
        </w:rPr>
        <w:t>1</w:t>
      </w:r>
      <w:r w:rsidR="004E4368" w:rsidRPr="00170871">
        <w:rPr>
          <w:rFonts w:asciiTheme="minorHAnsi" w:hAnsiTheme="minorHAnsi"/>
          <w:b/>
          <w:bCs/>
          <w:sz w:val="22"/>
          <w:szCs w:val="22"/>
        </w:rPr>
        <w:t>6 </w:t>
      </w:r>
      <w:r w:rsidR="003A425D">
        <w:rPr>
          <w:rFonts w:asciiTheme="minorHAnsi" w:hAnsiTheme="minorHAnsi"/>
          <w:b/>
          <w:bCs/>
          <w:sz w:val="22"/>
          <w:szCs w:val="22"/>
        </w:rPr>
        <w:t>906</w:t>
      </w:r>
      <w:r w:rsidR="004E4368" w:rsidRPr="00170871">
        <w:rPr>
          <w:rFonts w:asciiTheme="minorHAnsi" w:hAnsiTheme="minorHAnsi"/>
          <w:b/>
          <w:bCs/>
          <w:sz w:val="22"/>
          <w:szCs w:val="22"/>
        </w:rPr>
        <w:t>,3</w:t>
      </w:r>
      <w:r w:rsidR="003A425D">
        <w:rPr>
          <w:rFonts w:asciiTheme="minorHAnsi" w:hAnsiTheme="minorHAnsi"/>
          <w:b/>
          <w:bCs/>
          <w:sz w:val="22"/>
          <w:szCs w:val="22"/>
        </w:rPr>
        <w:t>5</w:t>
      </w:r>
      <w:r w:rsidR="005B0FDF" w:rsidRPr="00170871">
        <w:rPr>
          <w:rFonts w:asciiTheme="minorHAnsi" w:hAnsiTheme="minorHAnsi"/>
          <w:b/>
          <w:bCs/>
          <w:sz w:val="22"/>
          <w:szCs w:val="22"/>
        </w:rPr>
        <w:t xml:space="preserve"> </w:t>
      </w:r>
      <w:r w:rsidR="0078044F" w:rsidRPr="00170871">
        <w:rPr>
          <w:rFonts w:ascii="Calibri" w:hAnsi="Calibri" w:cs="Cambria"/>
          <w:b/>
          <w:sz w:val="22"/>
          <w:szCs w:val="22"/>
          <w:shd w:val="clear" w:color="auto" w:fill="FFFFFF"/>
        </w:rPr>
        <w:t xml:space="preserve"> </w:t>
      </w:r>
      <w:r w:rsidRPr="00170871">
        <w:rPr>
          <w:rFonts w:asciiTheme="minorHAnsi" w:hAnsiTheme="minorHAnsi"/>
          <w:b/>
          <w:bCs/>
          <w:sz w:val="22"/>
          <w:szCs w:val="22"/>
        </w:rPr>
        <w:t>MWh</w:t>
      </w:r>
      <w:r w:rsidRPr="00170871">
        <w:rPr>
          <w:rFonts w:asciiTheme="minorHAnsi" w:hAnsiTheme="minorHAnsi"/>
          <w:sz w:val="22"/>
          <w:szCs w:val="22"/>
        </w:rPr>
        <w:t xml:space="preserve">. </w:t>
      </w:r>
      <w:r w:rsidR="00D35B2C" w:rsidRPr="00170871">
        <w:rPr>
          <w:rFonts w:asciiTheme="minorHAnsi" w:hAnsiTheme="minorHAnsi"/>
          <w:sz w:val="22"/>
          <w:szCs w:val="22"/>
        </w:rPr>
        <w:t xml:space="preserve"> </w:t>
      </w:r>
      <w:r w:rsidRPr="00170871">
        <w:rPr>
          <w:rFonts w:asciiTheme="minorHAnsi" w:hAnsiTheme="minorHAnsi"/>
          <w:sz w:val="22"/>
          <w:szCs w:val="22"/>
        </w:rPr>
        <w:t xml:space="preserve">(ďalej </w:t>
      </w:r>
      <w:r w:rsidR="003D2FCE" w:rsidRPr="00170871">
        <w:rPr>
          <w:rFonts w:asciiTheme="minorHAnsi" w:hAnsiTheme="minorHAnsi"/>
          <w:sz w:val="22"/>
          <w:szCs w:val="22"/>
        </w:rPr>
        <w:t>aj</w:t>
      </w:r>
      <w:r w:rsidR="003D2FCE" w:rsidRPr="00170871">
        <w:rPr>
          <w:rFonts w:asciiTheme="minorHAnsi" w:hAnsiTheme="minorHAnsi"/>
          <w:b/>
          <w:bCs/>
          <w:sz w:val="22"/>
          <w:szCs w:val="22"/>
        </w:rPr>
        <w:t xml:space="preserve"> </w:t>
      </w:r>
      <w:r w:rsidRPr="00170871">
        <w:rPr>
          <w:rFonts w:asciiTheme="minorHAnsi" w:hAnsiTheme="minorHAnsi"/>
          <w:b/>
          <w:bCs/>
          <w:sz w:val="22"/>
          <w:szCs w:val="22"/>
        </w:rPr>
        <w:t>„</w:t>
      </w:r>
      <w:bookmarkStart w:id="0" w:name="_Hlk118809830"/>
      <w:r w:rsidRPr="00170871">
        <w:rPr>
          <w:rFonts w:asciiTheme="minorHAnsi" w:hAnsiTheme="minorHAnsi"/>
          <w:b/>
          <w:bCs/>
          <w:sz w:val="22"/>
          <w:szCs w:val="22"/>
        </w:rPr>
        <w:t>predpokladané množstvo dodávky</w:t>
      </w:r>
      <w:bookmarkEnd w:id="0"/>
      <w:r w:rsidRPr="00170871">
        <w:rPr>
          <w:rFonts w:asciiTheme="minorHAnsi" w:hAnsiTheme="minorHAnsi"/>
          <w:sz w:val="22"/>
          <w:szCs w:val="22"/>
        </w:rPr>
        <w:t>“</w:t>
      </w:r>
      <w:r w:rsidR="00C2506B" w:rsidRPr="00170871">
        <w:rPr>
          <w:rFonts w:asciiTheme="minorHAnsi" w:hAnsiTheme="minorHAnsi"/>
          <w:sz w:val="22"/>
          <w:szCs w:val="22"/>
        </w:rPr>
        <w:t xml:space="preserve"> alebo ako „</w:t>
      </w:r>
      <w:r w:rsidR="00C2506B" w:rsidRPr="00170871">
        <w:rPr>
          <w:rFonts w:asciiTheme="minorHAnsi" w:hAnsiTheme="minorHAnsi"/>
          <w:b/>
          <w:bCs/>
          <w:sz w:val="22"/>
          <w:szCs w:val="22"/>
        </w:rPr>
        <w:t>PMD</w:t>
      </w:r>
      <w:r w:rsidR="00C2506B" w:rsidRPr="00170871">
        <w:rPr>
          <w:rFonts w:asciiTheme="minorHAnsi" w:hAnsiTheme="minorHAnsi"/>
          <w:sz w:val="22"/>
          <w:szCs w:val="22"/>
        </w:rPr>
        <w:t>“</w:t>
      </w:r>
      <w:r w:rsidRPr="00170871">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676F29CA"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w:t>
      </w:r>
      <w:r w:rsidR="005A65A1">
        <w:rPr>
          <w:rFonts w:ascii="Calibri" w:hAnsi="Calibri" w:cs="Cambria"/>
          <w:bCs/>
          <w:sz w:val="22"/>
          <w:szCs w:val="22"/>
        </w:rPr>
        <w:t> </w:t>
      </w:r>
      <w:r w:rsidR="006C54FB" w:rsidRPr="00AE18DF">
        <w:rPr>
          <w:rFonts w:ascii="Calibri" w:hAnsi="Calibri" w:cs="Cambria"/>
          <w:bCs/>
          <w:sz w:val="22"/>
          <w:szCs w:val="22"/>
        </w:rPr>
        <w:t>Prílohe č. 1 k</w:t>
      </w:r>
      <w:r w:rsidR="005A65A1">
        <w:rPr>
          <w:rFonts w:ascii="Calibri" w:hAnsi="Calibri" w:cs="Cambria"/>
          <w:bCs/>
          <w:sz w:val="22"/>
          <w:szCs w:val="22"/>
        </w:rPr>
        <w:t> </w:t>
      </w:r>
      <w:r w:rsidR="006C54FB" w:rsidRPr="00AE18DF">
        <w:rPr>
          <w:rFonts w:ascii="Calibri" w:hAnsi="Calibri" w:cs="Cambria"/>
          <w:bCs/>
          <w:sz w:val="22"/>
          <w:szCs w:val="22"/>
        </w:rPr>
        <w:t xml:space="preserve">tejto </w:t>
      </w:r>
      <w:r w:rsidR="000253B1">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na uzatvorenie čiastkových zmlúv a</w:t>
      </w:r>
      <w:r w:rsidR="005A65A1">
        <w:rPr>
          <w:rFonts w:ascii="Calibri" w:hAnsi="Calibri" w:cs="Cambria"/>
          <w:bCs/>
          <w:sz w:val="22"/>
          <w:szCs w:val="22"/>
        </w:rPr>
        <w:t>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w:t>
      </w:r>
      <w:r w:rsidR="005A65A1">
        <w:rPr>
          <w:rFonts w:ascii="Calibri" w:hAnsi="Calibri" w:cs="Cambria"/>
          <w:bCs/>
          <w:sz w:val="22"/>
          <w:szCs w:val="22"/>
        </w:rPr>
        <w:t> </w:t>
      </w:r>
      <w:r w:rsidR="00391592" w:rsidRPr="00AE18DF">
        <w:rPr>
          <w:rFonts w:ascii="Calibri" w:hAnsi="Calibri" w:cs="Cambria"/>
          <w:bCs/>
          <w:sz w:val="22"/>
          <w:szCs w:val="22"/>
        </w:rPr>
        <w:t>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7C202D87"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w:t>
      </w:r>
      <w:r w:rsidR="005A65A1" w:rsidRPr="00AE18DF">
        <w:rPr>
          <w:rFonts w:ascii="Calibri" w:hAnsi="Calibri" w:cs="Cambria"/>
          <w:bCs/>
          <w:sz w:val="22"/>
          <w:szCs w:val="22"/>
        </w:rPr>
        <w:t>B</w:t>
      </w:r>
      <w:r w:rsidR="00D35B2C" w:rsidRPr="00AE18DF">
        <w:rPr>
          <w:rFonts w:ascii="Calibri" w:hAnsi="Calibri" w:cs="Cambria"/>
          <w:bCs/>
          <w:sz w:val="22"/>
          <w:szCs w:val="22"/>
        </w:rPr>
        <w:t xml:space="preserve">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akúkoľvek zmluvu, predmetom ktorej bude výlučne alebo z</w:t>
      </w:r>
      <w:r w:rsidR="005A65A1">
        <w:rPr>
          <w:rFonts w:ascii="Calibri" w:hAnsi="Calibri" w:cs="Cambria"/>
          <w:bCs/>
          <w:sz w:val="22"/>
          <w:szCs w:val="22"/>
        </w:rPr>
        <w:t> </w:t>
      </w:r>
      <w:r w:rsidR="00391592" w:rsidRPr="00AE18DF">
        <w:rPr>
          <w:rFonts w:ascii="Calibri" w:hAnsi="Calibri" w:cs="Cambria"/>
          <w:bCs/>
          <w:sz w:val="22"/>
          <w:szCs w:val="22"/>
        </w:rPr>
        <w:t xml:space="preserve">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zmluvy. V</w:t>
      </w:r>
      <w:r w:rsidR="005A65A1">
        <w:rPr>
          <w:rFonts w:ascii="Calibri" w:hAnsi="Calibri" w:cs="Cambria"/>
          <w:bCs/>
          <w:sz w:val="22"/>
          <w:szCs w:val="22"/>
        </w:rPr>
        <w:t> </w:t>
      </w:r>
      <w:r w:rsidR="00391592" w:rsidRPr="00AE18DF">
        <w:rPr>
          <w:rFonts w:ascii="Calibri" w:hAnsi="Calibri" w:cs="Cambria"/>
          <w:bCs/>
          <w:sz w:val="22"/>
          <w:szCs w:val="22"/>
        </w:rPr>
        <w:t xml:space="preserve">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w:t>
      </w:r>
      <w:r w:rsidR="005A65A1">
        <w:rPr>
          <w:rFonts w:ascii="Calibri" w:hAnsi="Calibri" w:cs="Cambria"/>
          <w:bCs/>
          <w:sz w:val="22"/>
          <w:szCs w:val="22"/>
        </w:rPr>
        <w:t> </w:t>
      </w:r>
      <w:r w:rsidR="006C54FB" w:rsidRPr="00AE18DF">
        <w:rPr>
          <w:rFonts w:ascii="Calibri" w:hAnsi="Calibri" w:cs="Cambria"/>
          <w:bCs/>
          <w:sz w:val="22"/>
          <w:szCs w:val="22"/>
        </w:rPr>
        <w:t>dodávke uzatvorenej v</w:t>
      </w:r>
      <w:r w:rsidR="005A65A1">
        <w:rPr>
          <w:rFonts w:ascii="Calibri" w:hAnsi="Calibri" w:cs="Cambria"/>
          <w:bCs/>
          <w:sz w:val="22"/>
          <w:szCs w:val="22"/>
        </w:rPr>
        <w:t> </w:t>
      </w:r>
      <w:r w:rsidR="006C54FB" w:rsidRPr="00AE18DF">
        <w:rPr>
          <w:rFonts w:ascii="Calibri" w:hAnsi="Calibri" w:cs="Cambria"/>
          <w:bCs/>
          <w:sz w:val="22"/>
          <w:szCs w:val="22"/>
        </w:rPr>
        <w:t>rozpore s</w:t>
      </w:r>
      <w:r w:rsidR="005A65A1">
        <w:rPr>
          <w:rFonts w:ascii="Calibri" w:hAnsi="Calibri" w:cs="Cambria"/>
          <w:bCs/>
          <w:sz w:val="22"/>
          <w:szCs w:val="22"/>
        </w:rPr>
        <w:t> </w:t>
      </w:r>
      <w:r w:rsidR="006C54FB" w:rsidRPr="00AE18DF">
        <w:rPr>
          <w:rFonts w:ascii="Calibri" w:hAnsi="Calibri" w:cs="Cambria"/>
          <w:bCs/>
          <w:sz w:val="22"/>
          <w:szCs w:val="22"/>
        </w:rPr>
        <w:t>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predpokladanou hodnotou takejto zmluvy, ak by sa uzatvorila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 xml:space="preserve">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údaj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 uzatvorenej v</w:t>
      </w:r>
      <w:r w:rsidR="005A65A1">
        <w:rPr>
          <w:rFonts w:ascii="Calibri" w:hAnsi="Calibri" w:cs="Cambria"/>
          <w:bCs/>
          <w:sz w:val="22"/>
          <w:szCs w:val="22"/>
        </w:rPr>
        <w:t> </w:t>
      </w:r>
      <w:r w:rsidR="00CA383A" w:rsidRPr="00AE18DF">
        <w:rPr>
          <w:rFonts w:ascii="Calibri" w:hAnsi="Calibri" w:cs="Cambria"/>
          <w:bCs/>
          <w:sz w:val="22"/>
          <w:szCs w:val="22"/>
        </w:rPr>
        <w:t>rozpore s</w:t>
      </w:r>
      <w:r w:rsidR="005A65A1">
        <w:rPr>
          <w:rFonts w:ascii="Calibri" w:hAnsi="Calibri" w:cs="Cambria"/>
          <w:bCs/>
          <w:sz w:val="22"/>
          <w:szCs w:val="22"/>
        </w:rPr>
        <w:t> </w:t>
      </w:r>
      <w:r w:rsidR="00CA383A" w:rsidRPr="00AE18DF">
        <w:rPr>
          <w:rFonts w:ascii="Calibri" w:hAnsi="Calibri" w:cs="Cambria"/>
          <w:bCs/>
          <w:sz w:val="22"/>
          <w:szCs w:val="22"/>
        </w:rPr>
        <w:t>touto Rámcovou zmluvou, v</w:t>
      </w:r>
      <w:r w:rsidR="005A65A1">
        <w:rPr>
          <w:rFonts w:ascii="Calibri" w:hAnsi="Calibri" w:cs="Cambria"/>
          <w:bCs/>
          <w:sz w:val="22"/>
          <w:szCs w:val="22"/>
        </w:rPr>
        <w:t> </w:t>
      </w:r>
      <w:r w:rsidR="00CA383A" w:rsidRPr="00AE18DF">
        <w:rPr>
          <w:rFonts w:ascii="Calibri" w:hAnsi="Calibri" w:cs="Cambria"/>
          <w:bCs/>
          <w:sz w:val="22"/>
          <w:szCs w:val="22"/>
        </w:rPr>
        <w:t>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2BFFE250"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w:t>
      </w:r>
      <w:r w:rsidR="005A65A1">
        <w:rPr>
          <w:rFonts w:ascii="Calibri" w:hAnsi="Calibri" w:cs="Cambria"/>
          <w:bCs/>
          <w:sz w:val="22"/>
          <w:szCs w:val="22"/>
        </w:rPr>
        <w:t> </w:t>
      </w:r>
      <w:r w:rsidR="00D06904" w:rsidRPr="00AE18DF">
        <w:rPr>
          <w:rFonts w:ascii="Calibri" w:hAnsi="Calibri" w:cs="Cambria"/>
          <w:bCs/>
          <w:sz w:val="22"/>
          <w:szCs w:val="22"/>
        </w:rPr>
        <w:t>tejto Rámcovej zmluve</w:t>
      </w:r>
      <w:r w:rsidR="005A65A1">
        <w:rPr>
          <w:rFonts w:ascii="Calibri" w:hAnsi="Calibri" w:cs="Cambria"/>
          <w:bCs/>
          <w:sz w:val="22"/>
          <w:szCs w:val="22"/>
        </w:rPr>
        <w:t>.</w:t>
      </w:r>
      <w:r w:rsidR="00D06904" w:rsidRPr="00AE18DF">
        <w:rPr>
          <w:rFonts w:ascii="Calibri" w:hAnsi="Calibri" w:cs="Cambria"/>
          <w:bCs/>
          <w:sz w:val="22"/>
          <w:szCs w:val="22"/>
        </w:rPr>
        <w:t xml:space="preserve"> </w:t>
      </w:r>
      <w:r w:rsidR="005A65A1">
        <w:rPr>
          <w:rFonts w:ascii="Calibri" w:hAnsi="Calibri" w:cs="Cambria"/>
          <w:bCs/>
          <w:sz w:val="22"/>
          <w:szCs w:val="22"/>
        </w:rPr>
        <w:t>Z</w:t>
      </w:r>
      <w:r w:rsidR="00D06904" w:rsidRPr="00AE18DF">
        <w:rPr>
          <w:rFonts w:ascii="Calibri" w:hAnsi="Calibri" w:cs="Cambria"/>
          <w:bCs/>
          <w:sz w:val="22"/>
          <w:szCs w:val="22"/>
        </w:rPr>
        <w:t>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210C795" w:rsidR="00D06904" w:rsidRPr="00AE18DF" w:rsidRDefault="005147D5" w:rsidP="00F54837">
      <w:pPr>
        <w:ind w:left="709" w:hanging="709"/>
        <w:jc w:val="both"/>
        <w:rPr>
          <w:rFonts w:ascii="Calibri" w:hAnsi="Calibri" w:cs="Cambria"/>
          <w:bCs/>
          <w:sz w:val="22"/>
          <w:szCs w:val="22"/>
        </w:rPr>
      </w:pPr>
      <w:r>
        <w:rPr>
          <w:rFonts w:ascii="Calibri" w:hAnsi="Calibri" w:cs="Cambria"/>
          <w:bCs/>
          <w:sz w:val="22"/>
          <w:szCs w:val="22"/>
        </w:rPr>
        <w:t xml:space="preserve"> </w:t>
      </w: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170871">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665020CF" w:rsidR="00960746" w:rsidRPr="00AE18DF" w:rsidRDefault="00960746" w:rsidP="00170871">
      <w:pPr>
        <w:jc w:val="both"/>
        <w:rPr>
          <w:rFonts w:ascii="Calibri" w:hAnsi="Calibri" w:cs="Cambria"/>
          <w:bCs/>
          <w:sz w:val="22"/>
          <w:szCs w:val="22"/>
        </w:rPr>
      </w:pP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7F48568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w:t>
      </w:r>
      <w:r w:rsidR="006D7373">
        <w:rPr>
          <w:rFonts w:ascii="Calibri" w:hAnsi="Calibri" w:cs="Cambria"/>
          <w:b/>
          <w:bCs/>
          <w:sz w:val="22"/>
          <w:szCs w:val="22"/>
        </w:rPr>
        <w:t>j</w:t>
      </w:r>
      <w:r w:rsidRPr="00AE18DF">
        <w:rPr>
          <w:rFonts w:ascii="Calibri" w:hAnsi="Calibri" w:cs="Cambria"/>
          <w:b/>
          <w:bCs/>
          <w:sz w:val="22"/>
          <w:szCs w:val="22"/>
        </w:rPr>
        <w:t xml:space="preserve">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w:t>
      </w:r>
      <w:r w:rsidR="007F3502" w:rsidRPr="00AE18DF">
        <w:rPr>
          <w:rFonts w:ascii="Calibri" w:hAnsi="Calibri" w:cs="Cambria"/>
          <w:sz w:val="22"/>
          <w:szCs w:val="22"/>
        </w:rPr>
        <w:lastRenderedPageBreak/>
        <w:t xml:space="preserve">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19C5FB04" w14:textId="7C2539B0" w:rsidR="00615B7A" w:rsidRDefault="006A09AE" w:rsidP="00170871">
      <w:pPr>
        <w:autoSpaceDE w:val="0"/>
        <w:autoSpaceDN w:val="0"/>
        <w:adjustRightInd w:val="0"/>
        <w:ind w:left="708" w:hanging="708"/>
        <w:jc w:val="both"/>
        <w:rPr>
          <w:rFonts w:asciiTheme="minorHAnsi" w:hAnsiTheme="minorHAnsi" w:cs="Cambria"/>
          <w:sz w:val="22"/>
          <w:szCs w:val="22"/>
          <w:highlight w:val="yellow"/>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1" w:name="_Hlk118572203"/>
      <w:r w:rsidRPr="0019377C">
        <w:rPr>
          <w:rFonts w:asciiTheme="minorHAnsi" w:hAnsiTheme="minorHAnsi" w:cs="Cambria"/>
          <w:sz w:val="22"/>
          <w:szCs w:val="22"/>
        </w:rPr>
        <w:t xml:space="preserve">bola </w:t>
      </w:r>
      <w:r w:rsidR="00C92AD2">
        <w:rPr>
          <w:rFonts w:asciiTheme="minorHAnsi" w:hAnsiTheme="minorHAnsi" w:cs="Cambria"/>
          <w:sz w:val="22"/>
          <w:szCs w:val="22"/>
        </w:rPr>
        <w:t>stanovená postupom definovaným a upraveným</w:t>
      </w:r>
      <w:r w:rsidR="00C92AD2" w:rsidRPr="0019377C">
        <w:rPr>
          <w:rFonts w:asciiTheme="minorHAnsi" w:hAnsiTheme="minorHAnsi" w:cs="Cambria"/>
          <w:sz w:val="22"/>
          <w:szCs w:val="22"/>
        </w:rPr>
        <w:t xml:space="preserve"> </w:t>
      </w:r>
      <w:r w:rsidR="00C92AD2">
        <w:rPr>
          <w:rFonts w:asciiTheme="minorHAnsi" w:hAnsiTheme="minorHAnsi" w:cs="Cambria"/>
          <w:sz w:val="22"/>
          <w:szCs w:val="22"/>
        </w:rPr>
        <w:t>v </w:t>
      </w:r>
      <w:r w:rsidR="008152E2">
        <w:rPr>
          <w:rFonts w:asciiTheme="minorHAnsi" w:hAnsiTheme="minorHAnsi" w:cs="Cambria"/>
          <w:sz w:val="22"/>
          <w:szCs w:val="22"/>
        </w:rPr>
        <w:t>p</w:t>
      </w:r>
      <w:r w:rsidR="00C92AD2">
        <w:rPr>
          <w:rFonts w:asciiTheme="minorHAnsi" w:hAnsiTheme="minorHAnsi" w:cs="Cambria"/>
          <w:sz w:val="22"/>
          <w:szCs w:val="22"/>
        </w:rPr>
        <w:t xml:space="preserve">rílohe č. </w:t>
      </w:r>
      <w:r w:rsidR="00D7294A">
        <w:rPr>
          <w:rFonts w:asciiTheme="minorHAnsi" w:hAnsiTheme="minorHAnsi" w:cs="Cambria"/>
          <w:sz w:val="22"/>
          <w:szCs w:val="22"/>
        </w:rPr>
        <w:t xml:space="preserve">3 </w:t>
      </w:r>
      <w:r w:rsidR="00C92AD2">
        <w:rPr>
          <w:rFonts w:asciiTheme="minorHAnsi" w:hAnsiTheme="minorHAnsi" w:cs="Cambria"/>
          <w:sz w:val="22"/>
          <w:szCs w:val="22"/>
        </w:rPr>
        <w:t>tejto R</w:t>
      </w:r>
      <w:r w:rsidR="00597EEE">
        <w:rPr>
          <w:rFonts w:asciiTheme="minorHAnsi" w:hAnsiTheme="minorHAnsi" w:cs="Cambria"/>
          <w:sz w:val="22"/>
          <w:szCs w:val="22"/>
        </w:rPr>
        <w:t>ámcovej zmluvy</w:t>
      </w:r>
      <w:r w:rsidR="00C92AD2">
        <w:rPr>
          <w:rFonts w:asciiTheme="minorHAnsi" w:hAnsiTheme="minorHAnsi" w:cs="Cambria"/>
          <w:sz w:val="22"/>
          <w:szCs w:val="22"/>
        </w:rPr>
        <w:t xml:space="preserve"> </w:t>
      </w:r>
      <w:r w:rsidRPr="0019377C">
        <w:rPr>
          <w:rFonts w:asciiTheme="minorHAnsi" w:hAnsiTheme="minorHAnsi" w:cs="Cambria"/>
          <w:sz w:val="22"/>
          <w:szCs w:val="22"/>
        </w:rPr>
        <w:t xml:space="preserve">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w:t>
      </w:r>
      <w:r w:rsidR="008152E2">
        <w:rPr>
          <w:rFonts w:asciiTheme="minorHAnsi" w:hAnsiTheme="minorHAnsi" w:cs="Cambria"/>
          <w:sz w:val="22"/>
          <w:szCs w:val="22"/>
        </w:rPr>
        <w:t>p</w:t>
      </w:r>
      <w:r w:rsidR="008152E2" w:rsidRPr="0019377C">
        <w:rPr>
          <w:rFonts w:asciiTheme="minorHAnsi" w:hAnsiTheme="minorHAnsi" w:cs="Cambria"/>
          <w:sz w:val="22"/>
          <w:szCs w:val="22"/>
        </w:rPr>
        <w:t xml:space="preserve">rílohe </w:t>
      </w:r>
      <w:r w:rsidR="00D063A5" w:rsidRPr="0019377C">
        <w:rPr>
          <w:rFonts w:asciiTheme="minorHAnsi" w:hAnsiTheme="minorHAnsi" w:cs="Cambria"/>
          <w:sz w:val="22"/>
          <w:szCs w:val="22"/>
        </w:rPr>
        <w:t>č. 1</w:t>
      </w:r>
      <w:r w:rsidR="0051252F" w:rsidRPr="0019377C">
        <w:rPr>
          <w:rFonts w:asciiTheme="minorHAnsi" w:hAnsiTheme="minorHAnsi" w:cs="Cambria"/>
          <w:sz w:val="22"/>
          <w:szCs w:val="22"/>
        </w:rPr>
        <w:t xml:space="preserve"> </w:t>
      </w:r>
      <w:r w:rsidR="008152E2">
        <w:rPr>
          <w:rFonts w:asciiTheme="minorHAnsi" w:hAnsiTheme="minorHAnsi" w:cs="Cambria"/>
          <w:sz w:val="22"/>
          <w:szCs w:val="22"/>
        </w:rPr>
        <w:t>R</w:t>
      </w:r>
      <w:r w:rsidR="00597EEE">
        <w:rPr>
          <w:rFonts w:asciiTheme="minorHAnsi" w:hAnsiTheme="minorHAnsi" w:cs="Cambria"/>
          <w:sz w:val="22"/>
          <w:szCs w:val="22"/>
        </w:rPr>
        <w:t>ámcovej zmluvy.</w:t>
      </w:r>
      <w:bookmarkEnd w:id="1"/>
    </w:p>
    <w:p w14:paraId="3A110043" w14:textId="77777777" w:rsidR="00DB63CB" w:rsidRDefault="00DB63CB" w:rsidP="00170871">
      <w:pPr>
        <w:jc w:val="both"/>
        <w:rPr>
          <w:rFonts w:asciiTheme="minorHAnsi" w:hAnsiTheme="minorHAnsi" w:cstheme="minorHAnsi"/>
          <w:sz w:val="22"/>
          <w:szCs w:val="22"/>
        </w:rPr>
      </w:pPr>
    </w:p>
    <w:p w14:paraId="60086152" w14:textId="61B56E32"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w:t>
      </w:r>
      <w:r w:rsidR="00AD7933">
        <w:rPr>
          <w:rFonts w:asciiTheme="minorHAnsi" w:hAnsiTheme="minorHAnsi" w:cs="Cambria"/>
          <w:sz w:val="22"/>
          <w:szCs w:val="22"/>
        </w:rPr>
        <w:t xml:space="preserve"> </w:t>
      </w:r>
      <w:r w:rsidR="006D7373">
        <w:rPr>
          <w:rFonts w:asciiTheme="minorHAnsi" w:hAnsiTheme="minorHAnsi" w:cs="Cambria"/>
          <w:sz w:val="22"/>
          <w:szCs w:val="22"/>
        </w:rPr>
        <w:t>Prílohe č.</w:t>
      </w:r>
      <w:r w:rsidR="008C688F">
        <w:rPr>
          <w:rFonts w:asciiTheme="minorHAnsi" w:hAnsiTheme="minorHAnsi" w:cs="Cambria"/>
          <w:sz w:val="22"/>
          <w:szCs w:val="22"/>
        </w:rPr>
        <w:t xml:space="preserve"> </w:t>
      </w:r>
      <w:r w:rsidR="009050BC">
        <w:rPr>
          <w:rFonts w:asciiTheme="minorHAnsi" w:hAnsiTheme="minorHAnsi" w:cs="Cambria"/>
          <w:sz w:val="22"/>
          <w:szCs w:val="22"/>
        </w:rPr>
        <w:t xml:space="preserve">3 </w:t>
      </w:r>
      <w:r w:rsidR="006D7373">
        <w:rPr>
          <w:rFonts w:asciiTheme="minorHAnsi" w:hAnsiTheme="minorHAnsi" w:cs="Cambria"/>
          <w:sz w:val="22"/>
          <w:szCs w:val="22"/>
        </w:rPr>
        <w:t>tejto</w:t>
      </w:r>
      <w:r w:rsidR="00DB63CB" w:rsidRPr="00AE18DF">
        <w:rPr>
          <w:rFonts w:asciiTheme="minorHAnsi" w:hAnsiTheme="minorHAnsi" w:cs="Cambria"/>
          <w:sz w:val="22"/>
          <w:szCs w:val="22"/>
        </w:rPr>
        <w:t xml:space="preserve">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01397096"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w:t>
      </w:r>
      <w:r w:rsidR="006D7373">
        <w:rPr>
          <w:rFonts w:asciiTheme="minorHAnsi" w:hAnsiTheme="minorHAnsi" w:cs="Cambria"/>
          <w:sz w:val="22"/>
          <w:szCs w:val="22"/>
        </w:rPr>
        <w:t xml:space="preserve">Prílohe </w:t>
      </w:r>
      <w:r w:rsidR="006D7373" w:rsidRPr="004D77FD">
        <w:rPr>
          <w:rFonts w:asciiTheme="minorHAnsi" w:hAnsiTheme="minorHAnsi" w:cs="Cambria"/>
          <w:sz w:val="22"/>
          <w:szCs w:val="22"/>
        </w:rPr>
        <w:t xml:space="preserve">č. </w:t>
      </w:r>
      <w:r w:rsidR="006D7373" w:rsidRPr="004D77FD">
        <w:rPr>
          <w:rFonts w:asciiTheme="minorHAnsi" w:hAnsiTheme="minorHAnsi" w:cs="Cambria"/>
          <w:i/>
          <w:iCs/>
          <w:sz w:val="22"/>
          <w:szCs w:val="22"/>
        </w:rPr>
        <w:t xml:space="preserve"> </w:t>
      </w:r>
      <w:r w:rsidR="008C688F" w:rsidRPr="00170871">
        <w:rPr>
          <w:rFonts w:asciiTheme="minorHAnsi" w:hAnsiTheme="minorHAnsi" w:cs="Cambria"/>
          <w:sz w:val="22"/>
          <w:szCs w:val="22"/>
        </w:rPr>
        <w:t>3</w:t>
      </w:r>
      <w:r w:rsidR="006D7373">
        <w:rPr>
          <w:rFonts w:asciiTheme="minorHAnsi" w:hAnsiTheme="minorHAnsi" w:cs="Cambria"/>
          <w:i/>
          <w:iCs/>
          <w:sz w:val="22"/>
          <w:szCs w:val="22"/>
        </w:rPr>
        <w:t xml:space="preserve"> </w:t>
      </w:r>
      <w:r w:rsidR="006D7373">
        <w:rPr>
          <w:rFonts w:asciiTheme="minorHAnsi" w:hAnsiTheme="minorHAnsi" w:cs="Cambria"/>
          <w:sz w:val="22"/>
          <w:szCs w:val="22"/>
        </w:rPr>
        <w:t xml:space="preserve">tejto </w:t>
      </w:r>
      <w:r w:rsidRPr="00AE18DF">
        <w:rPr>
          <w:rFonts w:asciiTheme="minorHAnsi" w:hAnsiTheme="minorHAnsi" w:cstheme="minorHAnsi"/>
          <w:bCs/>
          <w:sz w:val="22"/>
          <w:szCs w:val="22"/>
        </w:rPr>
        <w:t xml:space="preserve">Rámcovej </w:t>
      </w:r>
      <w:r w:rsidR="006D7373" w:rsidRPr="00AE18DF">
        <w:rPr>
          <w:rFonts w:asciiTheme="minorHAnsi" w:hAnsiTheme="minorHAnsi" w:cstheme="minorHAnsi"/>
          <w:bCs/>
          <w:sz w:val="22"/>
          <w:szCs w:val="22"/>
        </w:rPr>
        <w:t>zmluv</w:t>
      </w:r>
      <w:r w:rsidR="006D7373">
        <w:rPr>
          <w:rFonts w:asciiTheme="minorHAnsi" w:hAnsiTheme="minorHAnsi" w:cstheme="minorHAnsi"/>
          <w:bCs/>
          <w:sz w:val="22"/>
          <w:szCs w:val="22"/>
        </w:rPr>
        <w:t>y</w:t>
      </w:r>
      <w:r w:rsidRPr="00AE18DF">
        <w:rPr>
          <w:rFonts w:asciiTheme="minorHAnsi" w:hAnsiTheme="minorHAnsi" w:cstheme="minorHAnsi"/>
          <w:bCs/>
          <w:sz w:val="22"/>
          <w:szCs w:val="22"/>
        </w:rPr>
        <w:t xml:space="preser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w:t>
      </w:r>
      <w:r w:rsidRPr="00AE18DF">
        <w:rPr>
          <w:rFonts w:asciiTheme="minorHAnsi" w:hAnsiTheme="minorHAnsi" w:cstheme="minorHAnsi"/>
          <w:bCs/>
          <w:sz w:val="22"/>
          <w:szCs w:val="22"/>
        </w:rPr>
        <w:lastRenderedPageBreak/>
        <w:t xml:space="preserve">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Dodávateľ preberá zodpovednosť za odchýlku za odberné miesta voči zúčtovateľovi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0669A2AB"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w:t>
      </w:r>
      <w:r w:rsidR="0078044F">
        <w:rPr>
          <w:rFonts w:ascii="Calibri" w:hAnsi="Calibri" w:cs="Cambria"/>
          <w:sz w:val="22"/>
          <w:szCs w:val="22"/>
        </w:rPr>
        <w:t>elektriny</w:t>
      </w:r>
      <w:r w:rsidR="004E41B6" w:rsidRPr="00AE18DF">
        <w:rPr>
          <w:rFonts w:ascii="Calibri" w:hAnsi="Calibri" w:cs="Cambria"/>
          <w:sz w:val="22"/>
          <w:szCs w:val="22"/>
        </w:rPr>
        <w:t xml:space="preserve">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r w:rsidR="00EC749F">
        <w:rPr>
          <w:rFonts w:ascii="Calibri" w:hAnsi="Calibri" w:cs="Cambria"/>
          <w:sz w:val="22"/>
          <w:szCs w:val="22"/>
        </w:rPr>
        <w:t>veľko</w:t>
      </w:r>
      <w:r w:rsidR="004E41B6" w:rsidRPr="00AE18DF">
        <w:rPr>
          <w:rFonts w:ascii="Calibri" w:hAnsi="Calibri" w:cs="Cambria"/>
          <w:sz w:val="22"/>
          <w:szCs w:val="22"/>
        </w:rPr>
        <w:t xml:space="preserve">odberu aj </w:t>
      </w:r>
      <w:r w:rsidR="00EC749F">
        <w:rPr>
          <w:rFonts w:ascii="Calibri" w:hAnsi="Calibri" w:cs="Cambria"/>
          <w:sz w:val="22"/>
          <w:szCs w:val="22"/>
        </w:rPr>
        <w:t>rezervovanej kapacity</w:t>
      </w:r>
      <w:r w:rsidR="004E41B6" w:rsidRPr="00AE18DF">
        <w:rPr>
          <w:rFonts w:ascii="Calibri" w:hAnsi="Calibri" w:cs="Cambria"/>
          <w:sz w:val="22"/>
          <w:szCs w:val="22"/>
        </w:rPr>
        <w:t xml:space="preserve">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B89D010" w:rsidR="004E41B6" w:rsidRPr="00AE18DF" w:rsidRDefault="002C06C8" w:rsidP="00170871">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452BC">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fakturáci</w:t>
      </w:r>
      <w:r w:rsidR="00B60A40">
        <w:rPr>
          <w:rFonts w:ascii="Calibri" w:hAnsi="Calibri" w:cs="Cambria"/>
          <w:color w:val="000000"/>
          <w:sz w:val="22"/>
          <w:szCs w:val="22"/>
        </w:rPr>
        <w:t>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w:t>
      </w:r>
      <w:r w:rsidR="00797B60" w:rsidRPr="001110D1">
        <w:rPr>
          <w:rFonts w:ascii="Calibri" w:hAnsi="Calibri" w:cs="Cambria"/>
          <w:b/>
          <w:bCs/>
          <w:color w:val="000000"/>
          <w:sz w:val="22"/>
          <w:szCs w:val="22"/>
        </w:rPr>
        <w:t>mesačnou a ročnou fakturáciou</w:t>
      </w:r>
      <w:r w:rsidR="004E41B6" w:rsidRPr="001110D1">
        <w:rPr>
          <w:rFonts w:ascii="Calibri" w:hAnsi="Calibri" w:cs="Cambria"/>
          <w:b/>
          <w:bCs/>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2"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2"/>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03E2EA6A"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00C621E1">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0B1F7936" w:rsidR="009D0F7D" w:rsidRPr="00AE18DF"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BBSK</w:t>
      </w:r>
      <w:r w:rsidR="00120D95" w:rsidRPr="003950CB">
        <w:rPr>
          <w:rFonts w:ascii="Calibri" w:hAnsi="Calibri" w:cs="Cambria"/>
          <w:sz w:val="22"/>
          <w:szCs w:val="22"/>
          <w:rPrChange w:id="3" w:author="Koštial Pavel" w:date="2023-11-10T12:38:00Z">
            <w:rPr>
              <w:rFonts w:ascii="Calibri" w:hAnsi="Calibri" w:cs="Cambria"/>
              <w:color w:val="000000"/>
              <w:sz w:val="22"/>
              <w:szCs w:val="22"/>
            </w:rPr>
          </w:rPrChange>
        </w:rPr>
        <w:t xml:space="preserve">, </w:t>
      </w:r>
      <w:del w:id="4" w:author="Koštial Pavel" w:date="2023-11-10T12:23:00Z">
        <w:r w:rsidR="00120D95" w:rsidRPr="003950CB" w:rsidDel="0074152C">
          <w:rPr>
            <w:rFonts w:ascii="Calibri" w:hAnsi="Calibri" w:cs="Cambria"/>
            <w:strike/>
            <w:sz w:val="22"/>
            <w:szCs w:val="22"/>
            <w:rPrChange w:id="5" w:author="Koštial Pavel" w:date="2023-11-10T12:38:00Z">
              <w:rPr>
                <w:rFonts w:ascii="Calibri" w:hAnsi="Calibri" w:cs="Cambria"/>
                <w:strike/>
                <w:color w:val="000000"/>
                <w:sz w:val="22"/>
                <w:szCs w:val="22"/>
              </w:rPr>
            </w:rPrChange>
          </w:rPr>
          <w:delText xml:space="preserve">tak aj tretím </w:delText>
        </w:r>
        <w:r w:rsidR="00741874" w:rsidRPr="003950CB" w:rsidDel="0074152C">
          <w:rPr>
            <w:rFonts w:ascii="Calibri" w:hAnsi="Calibri" w:cs="Cambria"/>
            <w:strike/>
            <w:sz w:val="22"/>
            <w:szCs w:val="22"/>
            <w:rPrChange w:id="6" w:author="Koštial Pavel" w:date="2023-11-10T12:38:00Z">
              <w:rPr>
                <w:rFonts w:ascii="Calibri" w:hAnsi="Calibri" w:cs="Cambria"/>
                <w:strike/>
                <w:color w:val="000000"/>
                <w:sz w:val="22"/>
                <w:szCs w:val="22"/>
              </w:rPr>
            </w:rPrChange>
          </w:rPr>
          <w:delText>osobám</w:delText>
        </w:r>
        <w:r w:rsidR="00120D95" w:rsidRPr="003950CB" w:rsidDel="0074152C">
          <w:rPr>
            <w:rFonts w:ascii="Calibri" w:hAnsi="Calibri" w:cs="Cambria"/>
            <w:strike/>
            <w:sz w:val="22"/>
            <w:szCs w:val="22"/>
            <w:rPrChange w:id="7" w:author="Koštial Pavel" w:date="2023-11-10T12:38:00Z">
              <w:rPr>
                <w:rFonts w:ascii="Calibri" w:hAnsi="Calibri" w:cs="Cambria"/>
                <w:strike/>
                <w:color w:val="000000"/>
                <w:sz w:val="22"/>
                <w:szCs w:val="22"/>
              </w:rPr>
            </w:rPrChange>
          </w:rPr>
          <w:delText>, s ktorými uzavrie čiastkovú zmluvu</w:delText>
        </w:r>
        <w:r w:rsidR="00EF5C49" w:rsidRPr="003950CB" w:rsidDel="0074152C">
          <w:rPr>
            <w:rFonts w:ascii="Calibri" w:hAnsi="Calibri" w:cs="Cambria"/>
            <w:sz w:val="22"/>
            <w:szCs w:val="22"/>
            <w:rPrChange w:id="8" w:author="Koštial Pavel" w:date="2023-11-10T12:38:00Z">
              <w:rPr>
                <w:rFonts w:ascii="Calibri" w:hAnsi="Calibri" w:cs="Cambria"/>
                <w:color w:val="000000"/>
                <w:sz w:val="22"/>
                <w:szCs w:val="22"/>
              </w:rPr>
            </w:rPrChange>
          </w:rPr>
          <w:delText xml:space="preserve"> </w:delText>
        </w:r>
      </w:del>
      <w:r w:rsidR="002A3CEE" w:rsidRPr="003950CB">
        <w:rPr>
          <w:rFonts w:ascii="Calibri" w:hAnsi="Calibri" w:cs="Cambria"/>
          <w:sz w:val="22"/>
          <w:szCs w:val="22"/>
          <w:rPrChange w:id="9" w:author="Koštial Pavel" w:date="2023-11-10T12:38:00Z">
            <w:rPr>
              <w:rFonts w:ascii="Calibri" w:hAnsi="Calibri" w:cs="Cambria"/>
              <w:color w:val="000000"/>
              <w:sz w:val="22"/>
              <w:szCs w:val="22"/>
            </w:rPr>
          </w:rPrChange>
        </w:rPr>
        <w:t>(</w:t>
      </w:r>
      <w:r w:rsidR="00F63676" w:rsidRPr="003950CB">
        <w:rPr>
          <w:rFonts w:ascii="Calibri" w:hAnsi="Calibri" w:cs="Cambria"/>
          <w:sz w:val="22"/>
          <w:szCs w:val="22"/>
          <w:rPrChange w:id="10" w:author="Koštial Pavel" w:date="2023-11-10T12:38:00Z">
            <w:rPr>
              <w:rFonts w:ascii="Calibri" w:hAnsi="Calibri" w:cs="Cambria"/>
              <w:color w:val="000000"/>
              <w:sz w:val="22"/>
              <w:szCs w:val="22"/>
            </w:rPr>
          </w:rPrChange>
        </w:rPr>
        <w:t>n</w:t>
      </w:r>
      <w:r w:rsidR="00776726" w:rsidRPr="003950CB">
        <w:rPr>
          <w:rFonts w:ascii="Calibri" w:hAnsi="Calibri" w:cs="Cambria"/>
          <w:sz w:val="22"/>
          <w:szCs w:val="22"/>
          <w:rPrChange w:id="11" w:author="Koštial Pavel" w:date="2023-11-10T12:38:00Z">
            <w:rPr>
              <w:rFonts w:ascii="Calibri" w:hAnsi="Calibri" w:cs="Cambria"/>
              <w:color w:val="000000"/>
              <w:sz w:val="22"/>
              <w:szCs w:val="22"/>
            </w:rPr>
          </w:rPrChange>
        </w:rPr>
        <w:t>ajmä</w:t>
      </w:r>
      <w:r w:rsidR="00F63676" w:rsidRPr="003950CB">
        <w:rPr>
          <w:rFonts w:ascii="Calibri" w:hAnsi="Calibri" w:cs="Cambria"/>
          <w:sz w:val="22"/>
          <w:szCs w:val="22"/>
          <w:rPrChange w:id="12" w:author="Koštial Pavel" w:date="2023-11-10T12:38:00Z">
            <w:rPr>
              <w:rFonts w:ascii="Calibri" w:hAnsi="Calibri" w:cs="Cambria"/>
              <w:color w:val="000000"/>
              <w:sz w:val="22"/>
              <w:szCs w:val="22"/>
            </w:rPr>
          </w:rPrChange>
        </w:rPr>
        <w:t xml:space="preserve"> </w:t>
      </w:r>
      <w:r w:rsidR="003A34B6" w:rsidRPr="003950CB">
        <w:rPr>
          <w:rFonts w:ascii="Calibri" w:hAnsi="Calibri" w:cs="Cambria"/>
          <w:sz w:val="22"/>
          <w:szCs w:val="22"/>
          <w:rPrChange w:id="13" w:author="Koštial Pavel" w:date="2023-11-10T12:38:00Z">
            <w:rPr>
              <w:rFonts w:ascii="Calibri" w:hAnsi="Calibri" w:cs="Cambria"/>
              <w:color w:val="000000"/>
              <w:sz w:val="22"/>
              <w:szCs w:val="22"/>
            </w:rPr>
          </w:rPrChange>
        </w:rPr>
        <w:t>evidenčné číslo EIC</w:t>
      </w:r>
      <w:r w:rsidR="002A3CEE" w:rsidRPr="003950CB">
        <w:rPr>
          <w:rFonts w:ascii="Calibri" w:hAnsi="Calibri" w:cs="Cambria"/>
          <w:sz w:val="22"/>
          <w:szCs w:val="22"/>
          <w:rPrChange w:id="14" w:author="Koštial Pavel" w:date="2023-11-10T12:38:00Z">
            <w:rPr>
              <w:rFonts w:ascii="Calibri" w:hAnsi="Calibri" w:cs="Cambria"/>
              <w:color w:val="000000"/>
              <w:sz w:val="22"/>
              <w:szCs w:val="22"/>
            </w:rPr>
          </w:rPrChange>
        </w:rPr>
        <w:t xml:space="preserve">, </w:t>
      </w:r>
      <w:r w:rsidR="00776726" w:rsidRPr="003950CB">
        <w:rPr>
          <w:rFonts w:ascii="Calibri" w:hAnsi="Calibri" w:cs="Cambria"/>
          <w:sz w:val="22"/>
          <w:szCs w:val="22"/>
          <w:rPrChange w:id="15" w:author="Koštial Pavel" w:date="2023-11-10T12:38:00Z">
            <w:rPr>
              <w:rFonts w:ascii="Calibri" w:hAnsi="Calibri" w:cs="Cambria"/>
              <w:color w:val="000000"/>
              <w:sz w:val="22"/>
              <w:szCs w:val="22"/>
            </w:rPr>
          </w:rPrChange>
        </w:rPr>
        <w:t>n</w:t>
      </w:r>
      <w:r w:rsidR="002A3CEE" w:rsidRPr="003950CB">
        <w:rPr>
          <w:rFonts w:ascii="Calibri" w:hAnsi="Calibri" w:cs="Cambria"/>
          <w:sz w:val="22"/>
          <w:szCs w:val="22"/>
          <w:rPrChange w:id="16" w:author="Koštial Pavel" w:date="2023-11-10T12:38:00Z">
            <w:rPr>
              <w:rFonts w:ascii="Calibri" w:hAnsi="Calibri" w:cs="Cambria"/>
              <w:color w:val="000000"/>
              <w:sz w:val="22"/>
              <w:szCs w:val="22"/>
            </w:rPr>
          </w:rPrChange>
        </w:rPr>
        <w:t>ázov</w:t>
      </w:r>
      <w:r w:rsidR="00776726" w:rsidRPr="003950CB">
        <w:rPr>
          <w:rFonts w:ascii="Calibri" w:hAnsi="Calibri" w:cs="Cambria"/>
          <w:sz w:val="22"/>
          <w:szCs w:val="22"/>
          <w:rPrChange w:id="17" w:author="Koštial Pavel" w:date="2023-11-10T12:38:00Z">
            <w:rPr>
              <w:rFonts w:ascii="Calibri" w:hAnsi="Calibri" w:cs="Cambria"/>
              <w:color w:val="000000"/>
              <w:sz w:val="22"/>
              <w:szCs w:val="22"/>
            </w:rPr>
          </w:rPrChange>
        </w:rPr>
        <w:t xml:space="preserve"> a adresa odberného miesta, názov a adresa odberateľa</w:t>
      </w:r>
      <w:r w:rsidR="002A3CEE" w:rsidRPr="003950CB">
        <w:rPr>
          <w:rFonts w:ascii="Calibri" w:hAnsi="Calibri" w:cs="Cambria"/>
          <w:sz w:val="22"/>
          <w:szCs w:val="22"/>
          <w:rPrChange w:id="18" w:author="Koštial Pavel" w:date="2023-11-10T12:38:00Z">
            <w:rPr>
              <w:rFonts w:ascii="Calibri" w:hAnsi="Calibri" w:cs="Cambria"/>
              <w:color w:val="000000"/>
              <w:sz w:val="22"/>
              <w:szCs w:val="22"/>
            </w:rPr>
          </w:rPrChange>
        </w:rPr>
        <w:t>, IČO, spotreba v </w:t>
      </w:r>
      <w:r w:rsidR="00CF4453" w:rsidRPr="003950CB">
        <w:rPr>
          <w:rFonts w:ascii="Calibri" w:hAnsi="Calibri" w:cs="Cambria"/>
          <w:sz w:val="22"/>
          <w:szCs w:val="22"/>
          <w:rPrChange w:id="19" w:author="Koštial Pavel" w:date="2023-11-10T12:38:00Z">
            <w:rPr>
              <w:rFonts w:ascii="Calibri" w:hAnsi="Calibri" w:cs="Cambria"/>
              <w:color w:val="000000"/>
              <w:sz w:val="22"/>
              <w:szCs w:val="22"/>
            </w:rPr>
          </w:rPrChange>
        </w:rPr>
        <w:t xml:space="preserve"> </w:t>
      </w:r>
      <w:r w:rsidR="002A3CEE" w:rsidRPr="003950CB">
        <w:rPr>
          <w:rFonts w:ascii="Calibri" w:hAnsi="Calibri" w:cs="Cambria"/>
          <w:sz w:val="22"/>
          <w:szCs w:val="22"/>
          <w:rPrChange w:id="20" w:author="Koštial Pavel" w:date="2023-11-10T12:38:00Z">
            <w:rPr>
              <w:rFonts w:ascii="Calibri" w:hAnsi="Calibri" w:cs="Cambria"/>
              <w:color w:val="000000"/>
              <w:sz w:val="22"/>
              <w:szCs w:val="22"/>
            </w:rPr>
          </w:rPrChange>
        </w:rPr>
        <w:t>MWh</w:t>
      </w:r>
      <w:r w:rsidR="003A34B6" w:rsidRPr="003950CB">
        <w:rPr>
          <w:rFonts w:ascii="Calibri" w:hAnsi="Calibri" w:cs="Cambria"/>
          <w:sz w:val="22"/>
          <w:szCs w:val="22"/>
          <w:rPrChange w:id="21" w:author="Koštial Pavel" w:date="2023-11-10T12:38:00Z">
            <w:rPr>
              <w:rFonts w:ascii="Calibri" w:hAnsi="Calibri" w:cs="Cambria"/>
              <w:color w:val="000000"/>
              <w:sz w:val="22"/>
              <w:szCs w:val="22"/>
            </w:rPr>
          </w:rPrChange>
        </w:rPr>
        <w:t xml:space="preserve"> v príslušných tarifách</w:t>
      </w:r>
      <w:r w:rsidR="002A3CEE" w:rsidRPr="003950CB">
        <w:rPr>
          <w:rFonts w:ascii="Calibri" w:hAnsi="Calibri" w:cs="Cambria"/>
          <w:sz w:val="22"/>
          <w:szCs w:val="22"/>
          <w:rPrChange w:id="22" w:author="Koštial Pavel" w:date="2023-11-10T12:38:00Z">
            <w:rPr>
              <w:rFonts w:ascii="Calibri" w:hAnsi="Calibri" w:cs="Cambria"/>
              <w:color w:val="000000"/>
              <w:sz w:val="22"/>
              <w:szCs w:val="22"/>
            </w:rPr>
          </w:rPrChange>
        </w:rPr>
        <w:t>,</w:t>
      </w:r>
      <w:r w:rsidR="00F63676" w:rsidRPr="003950CB">
        <w:rPr>
          <w:rFonts w:ascii="Calibri" w:hAnsi="Calibri" w:cs="Cambria"/>
          <w:sz w:val="22"/>
          <w:szCs w:val="22"/>
          <w:rPrChange w:id="23" w:author="Koštial Pavel" w:date="2023-11-10T12:38:00Z">
            <w:rPr>
              <w:rFonts w:ascii="Calibri" w:hAnsi="Calibri" w:cs="Cambria"/>
              <w:color w:val="000000"/>
              <w:sz w:val="22"/>
              <w:szCs w:val="22"/>
            </w:rPr>
          </w:rPrChange>
        </w:rPr>
        <w:t xml:space="preserve"> a jednotlivé </w:t>
      </w:r>
      <w:r w:rsidR="00F63676" w:rsidRPr="00AE18DF">
        <w:rPr>
          <w:rFonts w:ascii="Calibri" w:hAnsi="Calibri" w:cs="Cambria"/>
          <w:color w:val="000000"/>
          <w:sz w:val="22"/>
          <w:szCs w:val="22"/>
        </w:rPr>
        <w:t>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144E1C" w:rsidRPr="00AE18DF">
        <w:rPr>
          <w:rFonts w:ascii="Calibri" w:hAnsi="Calibri" w:cs="Cambria"/>
          <w:color w:val="000000"/>
          <w:sz w:val="22"/>
          <w:szCs w:val="22"/>
        </w:rPr>
        <w:t>mailov</w:t>
      </w:r>
      <w:r w:rsidR="00144E1C">
        <w:rPr>
          <w:rFonts w:ascii="Calibri" w:hAnsi="Calibri" w:cs="Cambria"/>
          <w:color w:val="000000"/>
          <w:sz w:val="22"/>
          <w:szCs w:val="22"/>
        </w:rPr>
        <w:t>ú</w:t>
      </w:r>
      <w:r w:rsidR="00144E1C" w:rsidRPr="00AE18DF">
        <w:rPr>
          <w:rFonts w:ascii="Calibri" w:hAnsi="Calibri" w:cs="Cambria"/>
          <w:color w:val="000000"/>
          <w:sz w:val="22"/>
          <w:szCs w:val="22"/>
        </w:rPr>
        <w:t xml:space="preserve"> adres</w:t>
      </w:r>
      <w:r w:rsidR="00144E1C">
        <w:rPr>
          <w:rFonts w:ascii="Calibri" w:hAnsi="Calibri" w:cs="Cambria"/>
          <w:color w:val="000000"/>
          <w:sz w:val="22"/>
          <w:szCs w:val="22"/>
        </w:rPr>
        <w:t>u</w:t>
      </w:r>
      <w:r w:rsidR="00F72134" w:rsidRPr="00AE18DF">
        <w:rPr>
          <w:rFonts w:ascii="Calibri" w:hAnsi="Calibri" w:cs="Cambria"/>
          <w:color w:val="000000"/>
          <w:sz w:val="22"/>
          <w:szCs w:val="22"/>
        </w:rPr>
        <w:t>:</w:t>
      </w:r>
      <w:r w:rsidR="00144E1C">
        <w:rPr>
          <w:rFonts w:ascii="Calibri" w:hAnsi="Calibri" w:cs="Cambria"/>
          <w:color w:val="000000"/>
          <w:sz w:val="22"/>
          <w:szCs w:val="22"/>
        </w:rPr>
        <w:t xml:space="preserve">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7E671B41" w14:textId="548D9582" w:rsidR="00495D45" w:rsidRPr="00AE18DF" w:rsidRDefault="00495D45" w:rsidP="00170871">
      <w:pPr>
        <w:autoSpaceDE w:val="0"/>
        <w:autoSpaceDN w:val="0"/>
        <w:adjustRightInd w:val="0"/>
        <w:jc w:val="both"/>
        <w:rPr>
          <w:rFonts w:ascii="Calibri" w:hAnsi="Calibri" w:cs="Cambria"/>
          <w:color w:val="000000"/>
          <w:sz w:val="22"/>
          <w:szCs w:val="22"/>
        </w:rPr>
      </w:pPr>
    </w:p>
    <w:p w14:paraId="3C323045" w14:textId="5356A70E" w:rsidR="004E41B6" w:rsidRPr="00305080" w:rsidRDefault="002C06C8" w:rsidP="00170871">
      <w:pPr>
        <w:autoSpaceDE w:val="0"/>
        <w:autoSpaceDN w:val="0"/>
        <w:adjustRightInd w:val="0"/>
        <w:ind w:left="567" w:hanging="567"/>
        <w:jc w:val="both"/>
        <w:rPr>
          <w:rFonts w:ascii="Calibri" w:hAnsi="Calibri" w:cs="Cambria"/>
          <w:b/>
          <w:bCs/>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B60A40">
        <w:rPr>
          <w:rFonts w:ascii="Calibri" w:hAnsi="Calibri" w:cs="Cambria"/>
          <w:color w:val="000000"/>
          <w:sz w:val="22"/>
          <w:szCs w:val="22"/>
        </w:rPr>
        <w:tab/>
      </w:r>
      <w:r w:rsidR="004E41B6" w:rsidRPr="00AE18DF">
        <w:rPr>
          <w:rFonts w:ascii="Calibri" w:hAnsi="Calibri" w:cs="Cambria"/>
          <w:color w:val="000000"/>
          <w:sz w:val="22"/>
          <w:szCs w:val="22"/>
        </w:rPr>
        <w:t>Platobné podmienky a fakturácia pre</w:t>
      </w:r>
      <w:r w:rsidR="009825C7" w:rsidRPr="00AE18DF">
        <w:rPr>
          <w:rFonts w:ascii="Calibri" w:hAnsi="Calibri" w:cs="Cambria"/>
          <w:color w:val="000000"/>
          <w:sz w:val="22"/>
          <w:szCs w:val="22"/>
        </w:rPr>
        <w:t xml:space="preserv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3E53A0E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730222">
        <w:rPr>
          <w:rFonts w:ascii="Calibri" w:hAnsi="Calibri" w:cs="Cambria"/>
          <w:color w:val="000000"/>
          <w:sz w:val="22"/>
          <w:szCs w:val="22"/>
        </w:rPr>
        <w:t>trikrát</w:t>
      </w:r>
      <w:r w:rsidR="0073022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za </w:t>
      </w:r>
      <w:r w:rsidR="00730222">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59DA9711" w14:textId="77777777" w:rsidR="003F2228" w:rsidRDefault="003F2228" w:rsidP="003F2228">
      <w:pPr>
        <w:autoSpaceDE w:val="0"/>
        <w:autoSpaceDN w:val="0"/>
        <w:adjustRightInd w:val="0"/>
        <w:ind w:left="567"/>
        <w:jc w:val="both"/>
        <w:rPr>
          <w:ins w:id="24" w:author="Koštial Pavel" w:date="2023-11-20T08:33:00Z"/>
          <w:rFonts w:ascii="Calibri" w:hAnsi="Calibri" w:cs="Cambria"/>
          <w:color w:val="000000"/>
          <w:sz w:val="22"/>
          <w:szCs w:val="22"/>
        </w:rPr>
      </w:pPr>
      <w:ins w:id="25" w:author="Koštial Pavel" w:date="2023-11-20T08:33:00Z">
        <w:r w:rsidRPr="00AE18DF">
          <w:rPr>
            <w:rFonts w:ascii="Calibri" w:hAnsi="Calibri" w:cs="Cambria"/>
            <w:color w:val="000000"/>
            <w:sz w:val="22"/>
            <w:szCs w:val="22"/>
          </w:rPr>
          <w:t xml:space="preserve">9.2.3. Dohodu o platbách za opakované dodanie </w:t>
        </w:r>
        <w:r>
          <w:rPr>
            <w:rFonts w:ascii="Calibri" w:hAnsi="Calibri" w:cs="Cambria"/>
            <w:color w:val="000000"/>
            <w:sz w:val="22"/>
            <w:szCs w:val="22"/>
          </w:rPr>
          <w:t>elektriny</w:t>
        </w:r>
        <w:r w:rsidRPr="00AE18DF">
          <w:rPr>
            <w:rFonts w:ascii="Calibri" w:hAnsi="Calibri" w:cs="Cambria"/>
            <w:color w:val="000000"/>
            <w:sz w:val="22"/>
            <w:szCs w:val="22"/>
          </w:rPr>
          <w:t xml:space="preserve"> na </w:t>
        </w:r>
        <w:r>
          <w:rPr>
            <w:rFonts w:ascii="Calibri" w:hAnsi="Calibri" w:cs="Cambria"/>
            <w:color w:val="000000"/>
            <w:sz w:val="22"/>
            <w:szCs w:val="22"/>
          </w:rPr>
          <w:t>jednotlivé kvartály</w:t>
        </w:r>
        <w:r w:rsidRPr="00AE18DF">
          <w:rPr>
            <w:rFonts w:ascii="Calibri" w:hAnsi="Calibri" w:cs="Cambria"/>
            <w:color w:val="000000"/>
            <w:sz w:val="22"/>
            <w:szCs w:val="22"/>
          </w:rPr>
          <w:t xml:space="preserve"> </w:t>
        </w:r>
        <w:r>
          <w:rPr>
            <w:rFonts w:ascii="Calibri" w:hAnsi="Calibri" w:cs="Cambria"/>
            <w:color w:val="000000"/>
            <w:sz w:val="22"/>
            <w:szCs w:val="22"/>
          </w:rPr>
          <w:t xml:space="preserve">pre odberné miesta, </w:t>
        </w:r>
        <w:r w:rsidRPr="00AE18DF">
          <w:rPr>
            <w:rFonts w:ascii="Calibri" w:hAnsi="Calibri" w:cs="Cambria"/>
            <w:color w:val="000000"/>
            <w:sz w:val="22"/>
            <w:szCs w:val="22"/>
          </w:rPr>
          <w:t>doručí dodávateľ odberateľovi</w:t>
        </w:r>
        <w:r>
          <w:rPr>
            <w:rFonts w:ascii="Calibri" w:hAnsi="Calibri" w:cs="Cambria"/>
            <w:color w:val="000000"/>
            <w:sz w:val="22"/>
            <w:szCs w:val="22"/>
          </w:rPr>
          <w:t xml:space="preserve"> </w:t>
        </w:r>
        <w:r w:rsidRPr="00AE18DF">
          <w:rPr>
            <w:rFonts w:ascii="Calibri" w:hAnsi="Calibri" w:cs="Cambria"/>
            <w:color w:val="000000"/>
            <w:sz w:val="22"/>
            <w:szCs w:val="22"/>
          </w:rPr>
          <w:t>v listinnej podobe</w:t>
        </w:r>
        <w:r>
          <w:rPr>
            <w:rFonts w:ascii="Calibri" w:hAnsi="Calibri" w:cs="Cambria"/>
            <w:color w:val="000000"/>
            <w:sz w:val="22"/>
            <w:szCs w:val="22"/>
          </w:rPr>
          <w:t>, a to do 10.01.2024</w:t>
        </w:r>
        <w:r w:rsidRPr="00AE18DF">
          <w:rPr>
            <w:rFonts w:ascii="Calibri" w:hAnsi="Calibri" w:cs="Cambria"/>
            <w:color w:val="000000"/>
            <w:sz w:val="22"/>
            <w:szCs w:val="22"/>
          </w:rPr>
          <w:t xml:space="preserve"> na </w:t>
        </w:r>
        <w:r>
          <w:rPr>
            <w:rFonts w:ascii="Calibri" w:hAnsi="Calibri" w:cs="Cambria"/>
            <w:color w:val="000000"/>
            <w:sz w:val="22"/>
            <w:szCs w:val="22"/>
          </w:rPr>
          <w:t xml:space="preserve">1Q (respektíve v čo najskoršom termíne po zverejnení ÚRSOm), do 10.04.2024 na 2Q, do 10.7.2024 na 3Q a do  10.10.2024 na 4Q. </w:t>
        </w:r>
      </w:ins>
    </w:p>
    <w:p w14:paraId="31E2553F" w14:textId="77777777" w:rsidR="003F2228" w:rsidRPr="00F15396" w:rsidRDefault="003F2228" w:rsidP="003F2228">
      <w:pPr>
        <w:autoSpaceDE w:val="0"/>
        <w:autoSpaceDN w:val="0"/>
        <w:adjustRightInd w:val="0"/>
        <w:ind w:left="567"/>
        <w:jc w:val="both"/>
        <w:rPr>
          <w:ins w:id="26" w:author="Koštial Pavel" w:date="2023-11-20T08:33:00Z"/>
          <w:rFonts w:ascii="Calibri" w:hAnsi="Calibri" w:cs="Cambria"/>
          <w:sz w:val="22"/>
          <w:szCs w:val="22"/>
        </w:rPr>
      </w:pPr>
      <w:ins w:id="27" w:author="Koštial Pavel" w:date="2023-11-20T08:33:00Z">
        <w:r>
          <w:rPr>
            <w:rFonts w:ascii="Calibri" w:hAnsi="Calibri" w:cs="Cambria"/>
            <w:color w:val="000000"/>
            <w:sz w:val="22"/>
            <w:szCs w:val="22"/>
          </w:rPr>
          <w:t xml:space="preserve">Rovnaké termíny doručenia budú aplikované aj na rok 2025. </w:t>
        </w:r>
      </w:ins>
    </w:p>
    <w:p w14:paraId="52ED2535" w14:textId="77777777" w:rsidR="003F2228" w:rsidRPr="00AE18DF" w:rsidRDefault="003F2228" w:rsidP="003F2228">
      <w:pPr>
        <w:autoSpaceDE w:val="0"/>
        <w:autoSpaceDN w:val="0"/>
        <w:adjustRightInd w:val="0"/>
        <w:ind w:left="567"/>
        <w:jc w:val="both"/>
        <w:rPr>
          <w:ins w:id="28" w:author="Koštial Pavel" w:date="2023-11-20T08:33:00Z"/>
          <w:rFonts w:ascii="Calibri" w:hAnsi="Calibri" w:cs="Cambria"/>
          <w:sz w:val="22"/>
          <w:szCs w:val="22"/>
        </w:rPr>
      </w:pPr>
    </w:p>
    <w:p w14:paraId="6EB93B7E" w14:textId="77777777" w:rsidR="003F2228" w:rsidRDefault="003F2228" w:rsidP="003F2228">
      <w:pPr>
        <w:autoSpaceDE w:val="0"/>
        <w:autoSpaceDN w:val="0"/>
        <w:adjustRightInd w:val="0"/>
        <w:ind w:left="567"/>
        <w:jc w:val="both"/>
        <w:rPr>
          <w:ins w:id="29" w:author="Koštial Pavel" w:date="2023-11-20T08:35:00Z"/>
          <w:rFonts w:ascii="Calibri" w:hAnsi="Calibri" w:cs="Cambria"/>
          <w:color w:val="000000"/>
          <w:sz w:val="22"/>
          <w:szCs w:val="22"/>
        </w:rPr>
      </w:pPr>
      <w:ins w:id="30" w:author="Koštial Pavel" w:date="2023-11-20T08:33:00Z">
        <w:r w:rsidRPr="00AE18DF">
          <w:rPr>
            <w:rFonts w:ascii="Calibri" w:hAnsi="Calibri" w:cs="Cambria"/>
            <w:sz w:val="22"/>
            <w:szCs w:val="22"/>
          </w:rPr>
          <w:t xml:space="preserve">9.2.4. </w:t>
        </w:r>
        <w:r w:rsidRPr="00F15396">
          <w:rPr>
            <w:rFonts w:asciiTheme="minorHAnsi" w:hAnsiTheme="minorHAnsi" w:cstheme="minorHAnsi"/>
            <w:color w:val="000000"/>
            <w:sz w:val="22"/>
            <w:szCs w:val="22"/>
            <w:shd w:val="clear" w:color="auto" w:fill="FFFFFF"/>
          </w:rPr>
          <w:t>Mimoriadne vyúčtovanie dohodnutej dodávky elektriny a dohodnutých distribučných služieb sa vykonáva na základe odpočtov doručených od odberateľa, bez riadneho fyzického odpočtu distribučnou spoločnosťou  k poslednému dňu príslušného</w:t>
        </w:r>
        <w:r>
          <w:rPr>
            <w:rFonts w:asciiTheme="minorHAnsi" w:hAnsiTheme="minorHAnsi" w:cstheme="minorHAnsi"/>
            <w:color w:val="000000"/>
            <w:sz w:val="22"/>
            <w:szCs w:val="22"/>
            <w:shd w:val="clear" w:color="auto" w:fill="FFFFFF"/>
          </w:rPr>
          <w:t xml:space="preserve"> </w:t>
        </w:r>
        <w:r w:rsidRPr="00F15396">
          <w:rPr>
            <w:rFonts w:asciiTheme="minorHAnsi" w:hAnsiTheme="minorHAnsi" w:cstheme="minorHAnsi"/>
            <w:color w:val="000000"/>
            <w:sz w:val="22"/>
            <w:szCs w:val="22"/>
            <w:shd w:val="clear" w:color="auto" w:fill="FFFFFF"/>
          </w:rPr>
          <w:t xml:space="preserve">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 Vyúčtovacia faktúra</w:t>
        </w:r>
        <w:r>
          <w:rPr>
            <w:rFonts w:asciiTheme="minorHAnsi" w:hAnsiTheme="minorHAnsi" w:cstheme="minorHAnsi"/>
            <w:color w:val="000000"/>
            <w:sz w:val="22"/>
            <w:szCs w:val="22"/>
            <w:shd w:val="clear" w:color="auto" w:fill="FFFFFF"/>
          </w:rPr>
          <w:t xml:space="preserve"> </w:t>
        </w:r>
        <w:r>
          <w:rPr>
            <w:rFonts w:ascii="Calibri" w:hAnsi="Calibri" w:cs="Calibri"/>
            <w:color w:val="000000"/>
            <w:sz w:val="22"/>
            <w:szCs w:val="22"/>
            <w:shd w:val="clear" w:color="auto" w:fill="FFFFFF"/>
          </w:rPr>
          <w:t>(informatívna faktúra-nie daňový doklad, bez vplyvu na výšku zálohových platieb)</w:t>
        </w:r>
        <w:r w:rsidRPr="00F15396">
          <w:rPr>
            <w:rFonts w:asciiTheme="minorHAnsi" w:hAnsiTheme="minorHAnsi" w:cstheme="minorHAnsi"/>
            <w:color w:val="000000"/>
            <w:sz w:val="22"/>
            <w:szCs w:val="22"/>
            <w:shd w:val="clear" w:color="auto" w:fill="FFFFFF"/>
          </w:rPr>
          <w:t xml:space="preserve"> bude odberateľovi v zmysle  uzatvorenej čiastkovej zmluvy doručená písomne v listinnej podobe do 15. dňa mesiaca nasledujúceho po uplynutí 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w:t>
        </w:r>
        <w:r>
          <w:rPr>
            <w:rFonts w:asciiTheme="minorHAnsi" w:hAnsiTheme="minorHAnsi" w:cstheme="minorHAnsi"/>
            <w:color w:val="000000"/>
            <w:sz w:val="22"/>
            <w:szCs w:val="22"/>
            <w:shd w:val="clear" w:color="auto" w:fill="FFFFFF"/>
          </w:rPr>
          <w:t xml:space="preserve"> </w:t>
        </w:r>
        <w:r w:rsidRPr="00AE18DF">
          <w:rPr>
            <w:rFonts w:ascii="Calibri" w:hAnsi="Calibri" w:cs="Cambria"/>
            <w:color w:val="000000"/>
            <w:sz w:val="22"/>
            <w:szCs w:val="22"/>
          </w:rPr>
          <w:t>za ktorý je faktúra vystavená</w:t>
        </w:r>
        <w:r>
          <w:rPr>
            <w:rFonts w:ascii="Calibri" w:hAnsi="Calibri" w:cs="Cambria"/>
            <w:color w:val="000000"/>
            <w:sz w:val="22"/>
            <w:szCs w:val="22"/>
          </w:rPr>
          <w:t>.</w:t>
        </w:r>
      </w:ins>
    </w:p>
    <w:p w14:paraId="0F154E86" w14:textId="77777777" w:rsidR="00CE117B" w:rsidRPr="00F15396" w:rsidRDefault="00CE117B" w:rsidP="003F2228">
      <w:pPr>
        <w:autoSpaceDE w:val="0"/>
        <w:autoSpaceDN w:val="0"/>
        <w:adjustRightInd w:val="0"/>
        <w:ind w:left="567"/>
        <w:jc w:val="both"/>
        <w:rPr>
          <w:ins w:id="31" w:author="Koštial Pavel" w:date="2023-11-20T08:33:00Z"/>
          <w:rFonts w:asciiTheme="minorHAnsi" w:hAnsiTheme="minorHAnsi" w:cstheme="minorHAnsi"/>
          <w:color w:val="000000"/>
          <w:sz w:val="22"/>
          <w:szCs w:val="22"/>
          <w:shd w:val="clear" w:color="auto" w:fill="FFFFFF"/>
        </w:rPr>
      </w:pPr>
    </w:p>
    <w:p w14:paraId="755A080A" w14:textId="0D989F32" w:rsidR="004E41B6" w:rsidRPr="003950CB" w:rsidDel="00DF3789" w:rsidRDefault="002C06C8" w:rsidP="00F54837">
      <w:pPr>
        <w:autoSpaceDE w:val="0"/>
        <w:autoSpaceDN w:val="0"/>
        <w:adjustRightInd w:val="0"/>
        <w:ind w:left="567"/>
        <w:jc w:val="both"/>
        <w:rPr>
          <w:del w:id="32" w:author="Koštial Pavel" w:date="2023-11-10T12:33:00Z"/>
          <w:rFonts w:ascii="Calibri" w:hAnsi="Calibri" w:cs="Cambria"/>
          <w:sz w:val="22"/>
          <w:szCs w:val="22"/>
          <w:rPrChange w:id="33" w:author="Koštial Pavel" w:date="2023-11-10T12:38:00Z">
            <w:rPr>
              <w:del w:id="34" w:author="Koštial Pavel" w:date="2023-11-10T12:33:00Z"/>
              <w:rFonts w:ascii="Calibri" w:hAnsi="Calibri" w:cs="Cambria"/>
              <w:color w:val="000000"/>
              <w:sz w:val="22"/>
              <w:szCs w:val="22"/>
            </w:rPr>
          </w:rPrChange>
        </w:rPr>
      </w:pPr>
      <w:del w:id="35" w:author="Koštial Pavel" w:date="2023-11-20T08:33:00Z">
        <w:r w:rsidRPr="00AE18DF" w:rsidDel="003F2228">
          <w:rPr>
            <w:rFonts w:ascii="Calibri" w:hAnsi="Calibri" w:cs="Cambria"/>
            <w:color w:val="000000"/>
            <w:sz w:val="22"/>
            <w:szCs w:val="22"/>
          </w:rPr>
          <w:delText>9</w:delText>
        </w:r>
        <w:r w:rsidR="004E41B6" w:rsidRPr="00AE18DF" w:rsidDel="003F2228">
          <w:rPr>
            <w:rFonts w:ascii="Calibri" w:hAnsi="Calibri" w:cs="Cambria"/>
            <w:color w:val="000000"/>
            <w:sz w:val="22"/>
            <w:szCs w:val="22"/>
          </w:rPr>
          <w:delText xml:space="preserve">.2.3. </w:delText>
        </w:r>
        <w:bookmarkStart w:id="36" w:name="_Hlk101523239"/>
        <w:r w:rsidR="004E41B6" w:rsidRPr="00AE18DF" w:rsidDel="003F2228">
          <w:rPr>
            <w:rFonts w:ascii="Calibri" w:hAnsi="Calibri" w:cs="Cambria"/>
            <w:color w:val="000000"/>
            <w:sz w:val="22"/>
            <w:szCs w:val="22"/>
          </w:rPr>
          <w:delText>Dohod</w:delText>
        </w:r>
        <w:r w:rsidR="00741874" w:rsidRPr="00AE18DF" w:rsidDel="003F2228">
          <w:rPr>
            <w:rFonts w:ascii="Calibri" w:hAnsi="Calibri" w:cs="Cambria"/>
            <w:color w:val="000000"/>
            <w:sz w:val="22"/>
            <w:szCs w:val="22"/>
          </w:rPr>
          <w:delText>u</w:delText>
        </w:r>
        <w:r w:rsidR="004E41B6" w:rsidRPr="00AE18DF" w:rsidDel="003F2228">
          <w:rPr>
            <w:rFonts w:ascii="Calibri" w:hAnsi="Calibri" w:cs="Cambria"/>
            <w:color w:val="000000"/>
            <w:sz w:val="22"/>
            <w:szCs w:val="22"/>
          </w:rPr>
          <w:delText xml:space="preserve"> o platbách za opakované dodanie </w:delText>
        </w:r>
        <w:r w:rsidR="0078044F" w:rsidDel="003F2228">
          <w:rPr>
            <w:rFonts w:ascii="Calibri" w:hAnsi="Calibri" w:cs="Cambria"/>
            <w:color w:val="000000"/>
            <w:sz w:val="22"/>
            <w:szCs w:val="22"/>
          </w:rPr>
          <w:delText>elektriny</w:delText>
        </w:r>
        <w:r w:rsidR="004E41B6" w:rsidRPr="00AE18DF" w:rsidDel="003F2228">
          <w:rPr>
            <w:rFonts w:ascii="Calibri" w:hAnsi="Calibri" w:cs="Cambria"/>
            <w:color w:val="000000"/>
            <w:sz w:val="22"/>
            <w:szCs w:val="22"/>
          </w:rPr>
          <w:delText xml:space="preserve"> na </w:delText>
        </w:r>
        <w:r w:rsidR="003A34B6" w:rsidDel="003F2228">
          <w:rPr>
            <w:rFonts w:ascii="Calibri" w:hAnsi="Calibri" w:cs="Cambria"/>
            <w:color w:val="000000"/>
            <w:sz w:val="22"/>
            <w:szCs w:val="22"/>
          </w:rPr>
          <w:delText>12</w:delText>
        </w:r>
        <w:r w:rsidR="004E41B6" w:rsidRPr="00AE18DF" w:rsidDel="003F2228">
          <w:rPr>
            <w:rFonts w:ascii="Calibri" w:hAnsi="Calibri" w:cs="Cambria"/>
            <w:color w:val="000000"/>
            <w:sz w:val="22"/>
            <w:szCs w:val="22"/>
          </w:rPr>
          <w:delText xml:space="preserve"> mesiacov </w:delText>
        </w:r>
        <w:r w:rsidR="00990582" w:rsidRPr="00AE18DF" w:rsidDel="003F2228">
          <w:rPr>
            <w:rFonts w:ascii="Calibri" w:hAnsi="Calibri" w:cs="Cambria"/>
            <w:color w:val="000000"/>
            <w:sz w:val="22"/>
            <w:szCs w:val="22"/>
          </w:rPr>
          <w:delText>doručí dodávateľ odberateľovi</w:delText>
        </w:r>
        <w:r w:rsidR="00990582" w:rsidDel="003F2228">
          <w:rPr>
            <w:rFonts w:ascii="Calibri" w:hAnsi="Calibri" w:cs="Cambria"/>
            <w:color w:val="000000"/>
            <w:sz w:val="22"/>
            <w:szCs w:val="22"/>
          </w:rPr>
          <w:delText xml:space="preserve"> </w:delText>
        </w:r>
        <w:r w:rsidR="00990582" w:rsidRPr="00AE18DF" w:rsidDel="003F2228">
          <w:rPr>
            <w:rFonts w:ascii="Calibri" w:hAnsi="Calibri" w:cs="Cambria"/>
            <w:color w:val="000000"/>
            <w:sz w:val="22"/>
            <w:szCs w:val="22"/>
          </w:rPr>
          <w:delText>v listinnej podobe</w:delText>
        </w:r>
        <w:r w:rsidR="005F22D0" w:rsidDel="003F2228">
          <w:rPr>
            <w:rFonts w:ascii="Calibri" w:hAnsi="Calibri" w:cs="Cambria"/>
            <w:color w:val="000000"/>
            <w:sz w:val="22"/>
            <w:szCs w:val="22"/>
          </w:rPr>
          <w:delText>, a to do 10.01.2024</w:delText>
        </w:r>
        <w:r w:rsidR="00990582" w:rsidRPr="00AE18DF" w:rsidDel="003F2228">
          <w:rPr>
            <w:rFonts w:ascii="Calibri" w:hAnsi="Calibri" w:cs="Cambria"/>
            <w:color w:val="000000"/>
            <w:sz w:val="22"/>
            <w:szCs w:val="22"/>
          </w:rPr>
          <w:delText xml:space="preserve"> </w:delText>
        </w:r>
        <w:r w:rsidR="004E41B6" w:rsidRPr="00AE18DF" w:rsidDel="003F2228">
          <w:rPr>
            <w:rFonts w:ascii="Calibri" w:hAnsi="Calibri" w:cs="Cambria"/>
            <w:color w:val="000000"/>
            <w:sz w:val="22"/>
            <w:szCs w:val="22"/>
          </w:rPr>
          <w:delText xml:space="preserve">na rok </w:delText>
        </w:r>
        <w:r w:rsidR="00FB5EAF" w:rsidRPr="00AE18DF" w:rsidDel="003F2228">
          <w:rPr>
            <w:rFonts w:ascii="Calibri" w:hAnsi="Calibri" w:cs="Cambria"/>
            <w:color w:val="000000"/>
            <w:sz w:val="22"/>
            <w:szCs w:val="22"/>
          </w:rPr>
          <w:delText>202</w:delText>
        </w:r>
        <w:r w:rsidR="00FB5EAF" w:rsidDel="003F2228">
          <w:rPr>
            <w:rFonts w:ascii="Calibri" w:hAnsi="Calibri" w:cs="Cambria"/>
            <w:color w:val="000000"/>
            <w:sz w:val="22"/>
            <w:szCs w:val="22"/>
          </w:rPr>
          <w:delText>4</w:delText>
        </w:r>
        <w:r w:rsidR="004B4C14" w:rsidDel="003F2228">
          <w:rPr>
            <w:rFonts w:ascii="Calibri" w:hAnsi="Calibri" w:cs="Cambria"/>
            <w:color w:val="000000"/>
            <w:sz w:val="22"/>
            <w:szCs w:val="22"/>
          </w:rPr>
          <w:delText xml:space="preserve"> </w:delText>
        </w:r>
        <w:r w:rsidR="005F22D0" w:rsidDel="003F2228">
          <w:rPr>
            <w:rFonts w:ascii="Calibri" w:hAnsi="Calibri" w:cs="Cambria"/>
            <w:color w:val="000000"/>
            <w:sz w:val="22"/>
            <w:szCs w:val="22"/>
          </w:rPr>
          <w:delText>a do</w:delText>
        </w:r>
        <w:r w:rsidR="004B4C14" w:rsidDel="003F2228">
          <w:rPr>
            <w:rFonts w:ascii="Calibri" w:hAnsi="Calibri" w:cs="Cambria"/>
            <w:color w:val="000000"/>
            <w:sz w:val="22"/>
            <w:szCs w:val="22"/>
          </w:rPr>
          <w:delText xml:space="preserve"> 10.01.2025</w:delText>
        </w:r>
        <w:r w:rsidR="005F22D0" w:rsidDel="003F2228">
          <w:rPr>
            <w:rFonts w:ascii="Calibri" w:hAnsi="Calibri" w:cs="Cambria"/>
            <w:color w:val="000000"/>
            <w:sz w:val="22"/>
            <w:szCs w:val="22"/>
          </w:rPr>
          <w:delText xml:space="preserve"> na rok 2025</w:delText>
        </w:r>
        <w:bookmarkEnd w:id="36"/>
        <w:r w:rsidR="00B32CA9" w:rsidDel="003F2228">
          <w:rPr>
            <w:rFonts w:ascii="Calibri" w:hAnsi="Calibri" w:cs="Cambria"/>
            <w:color w:val="000000"/>
            <w:sz w:val="22"/>
            <w:szCs w:val="22"/>
          </w:rPr>
          <w:delText xml:space="preserve">, </w:delText>
        </w:r>
      </w:del>
      <w:del w:id="37" w:author="Koštial Pavel" w:date="2023-11-10T12:33:00Z">
        <w:r w:rsidR="00B32CA9" w:rsidRPr="003950CB" w:rsidDel="00DF3789">
          <w:rPr>
            <w:rFonts w:ascii="Calibri" w:hAnsi="Calibri" w:cs="Cambria"/>
            <w:rPrChange w:id="38" w:author="Koštial Pavel" w:date="2023-11-10T12:38:00Z">
              <w:rPr>
                <w:rFonts w:ascii="Calibri" w:hAnsi="Calibri" w:cs="Cambria"/>
                <w:color w:val="FF0000"/>
              </w:rPr>
            </w:rPrChange>
          </w:rPr>
          <w:delText>respektíve splatnosť dohôd o platbách bude min. 15.dní od dátumu doručenia.</w:delText>
        </w:r>
      </w:del>
    </w:p>
    <w:p w14:paraId="19F35F4C" w14:textId="3320002E" w:rsidR="004E41B6" w:rsidRPr="00AE18DF" w:rsidDel="003F2228" w:rsidRDefault="004E41B6" w:rsidP="00F54837">
      <w:pPr>
        <w:autoSpaceDE w:val="0"/>
        <w:autoSpaceDN w:val="0"/>
        <w:adjustRightInd w:val="0"/>
        <w:ind w:left="567"/>
        <w:jc w:val="both"/>
        <w:rPr>
          <w:del w:id="39" w:author="Koštial Pavel" w:date="2023-11-20T08:33:00Z"/>
          <w:rFonts w:ascii="Calibri" w:hAnsi="Calibri" w:cs="Cambria"/>
          <w:sz w:val="22"/>
          <w:szCs w:val="22"/>
        </w:rPr>
      </w:pPr>
    </w:p>
    <w:p w14:paraId="289B9D3C" w14:textId="157FD674" w:rsidR="004E41B6" w:rsidRPr="00AE18DF" w:rsidDel="003F2228" w:rsidRDefault="002C06C8" w:rsidP="00F54837">
      <w:pPr>
        <w:autoSpaceDE w:val="0"/>
        <w:autoSpaceDN w:val="0"/>
        <w:adjustRightInd w:val="0"/>
        <w:ind w:left="567"/>
        <w:jc w:val="both"/>
        <w:rPr>
          <w:del w:id="40" w:author="Koštial Pavel" w:date="2023-11-20T08:33:00Z"/>
          <w:rFonts w:ascii="Calibri" w:hAnsi="Calibri" w:cs="Cambria"/>
          <w:color w:val="000000"/>
          <w:sz w:val="22"/>
          <w:szCs w:val="22"/>
        </w:rPr>
      </w:pPr>
      <w:del w:id="41" w:author="Koštial Pavel" w:date="2023-11-20T08:33:00Z">
        <w:r w:rsidRPr="00AE18DF" w:rsidDel="003F2228">
          <w:rPr>
            <w:rFonts w:ascii="Calibri" w:hAnsi="Calibri" w:cs="Cambria"/>
            <w:sz w:val="22"/>
            <w:szCs w:val="22"/>
          </w:rPr>
          <w:delText>9</w:delText>
        </w:r>
        <w:r w:rsidR="004E41B6" w:rsidRPr="00AE18DF" w:rsidDel="003F2228">
          <w:rPr>
            <w:rFonts w:ascii="Calibri" w:hAnsi="Calibri" w:cs="Cambria"/>
            <w:sz w:val="22"/>
            <w:szCs w:val="22"/>
          </w:rPr>
          <w:delText xml:space="preserve">.2.4. Vyúčtovanie </w:delText>
        </w:r>
        <w:r w:rsidR="004E41B6" w:rsidRPr="00AE18DF" w:rsidDel="003F2228">
          <w:rPr>
            <w:rFonts w:ascii="Calibri" w:hAnsi="Calibri" w:cs="Cambria"/>
            <w:color w:val="000000"/>
            <w:sz w:val="22"/>
            <w:szCs w:val="22"/>
          </w:rPr>
          <w:delText xml:space="preserve">dohodnutej dodávky </w:delText>
        </w:r>
        <w:r w:rsidR="0078044F" w:rsidDel="003F2228">
          <w:rPr>
            <w:rFonts w:ascii="Calibri" w:hAnsi="Calibri" w:cs="Cambria"/>
            <w:color w:val="000000"/>
            <w:sz w:val="22"/>
            <w:szCs w:val="22"/>
          </w:rPr>
          <w:delText>elektriny</w:delText>
        </w:r>
        <w:r w:rsidR="004E41B6" w:rsidRPr="00AE18DF" w:rsidDel="003F2228">
          <w:rPr>
            <w:rFonts w:ascii="Calibri" w:hAnsi="Calibri" w:cs="Cambria"/>
            <w:color w:val="000000"/>
            <w:sz w:val="22"/>
            <w:szCs w:val="22"/>
          </w:rPr>
          <w:delText xml:space="preserve"> a dohodnutých distribučných služieb</w:delText>
        </w:r>
        <w:r w:rsidR="001B7454" w:rsidRPr="00AE18DF" w:rsidDel="003F2228">
          <w:rPr>
            <w:rFonts w:ascii="Calibri" w:hAnsi="Calibri" w:cs="Cambria"/>
            <w:color w:val="000000"/>
            <w:sz w:val="22"/>
            <w:szCs w:val="22"/>
          </w:rPr>
          <w:delText xml:space="preserve"> </w:delText>
        </w:r>
        <w:r w:rsidR="004E41B6" w:rsidRPr="00AE18DF" w:rsidDel="003F2228">
          <w:rPr>
            <w:rFonts w:ascii="Calibri" w:hAnsi="Calibri" w:cs="Cambria"/>
            <w:color w:val="000000"/>
            <w:sz w:val="22"/>
            <w:szCs w:val="22"/>
          </w:rPr>
          <w:delText>sa vykonáva na základe výsledkov meraní skutočne dodan</w:delText>
        </w:r>
        <w:r w:rsidR="00CF4453" w:rsidDel="003F2228">
          <w:rPr>
            <w:rFonts w:ascii="Calibri" w:hAnsi="Calibri" w:cs="Cambria"/>
            <w:color w:val="000000"/>
            <w:sz w:val="22"/>
            <w:szCs w:val="22"/>
          </w:rPr>
          <w:delText>ej</w:delText>
        </w:r>
        <w:r w:rsidR="004E41B6" w:rsidRPr="00AE18DF" w:rsidDel="003F2228">
          <w:rPr>
            <w:rFonts w:ascii="Calibri" w:hAnsi="Calibri" w:cs="Cambria"/>
            <w:color w:val="000000"/>
            <w:sz w:val="22"/>
            <w:szCs w:val="22"/>
          </w:rPr>
          <w:delText xml:space="preserve"> </w:delText>
        </w:r>
        <w:r w:rsidR="0078044F" w:rsidDel="003F2228">
          <w:rPr>
            <w:rFonts w:ascii="Calibri" w:hAnsi="Calibri" w:cs="Cambria"/>
            <w:color w:val="000000"/>
            <w:sz w:val="22"/>
            <w:szCs w:val="22"/>
          </w:rPr>
          <w:delText>elektriny</w:delText>
        </w:r>
        <w:r w:rsidR="004E41B6" w:rsidRPr="00AE18DF" w:rsidDel="003F2228">
          <w:rPr>
            <w:rFonts w:ascii="Calibri" w:hAnsi="Calibri" w:cs="Cambria"/>
            <w:color w:val="000000"/>
            <w:sz w:val="22"/>
            <w:szCs w:val="22"/>
          </w:rPr>
          <w:delText xml:space="preserve"> k poslednému dňu príslušného kalendárneho </w:delText>
        </w:r>
        <w:r w:rsidR="003609DE" w:rsidDel="003F2228">
          <w:rPr>
            <w:rFonts w:ascii="Calibri" w:hAnsi="Calibri" w:cs="Cambria"/>
            <w:color w:val="000000"/>
            <w:sz w:val="22"/>
            <w:szCs w:val="22"/>
          </w:rPr>
          <w:delText>štvrť</w:delText>
        </w:r>
        <w:r w:rsidR="004E41B6" w:rsidRPr="00AE18DF" w:rsidDel="003F2228">
          <w:rPr>
            <w:rFonts w:ascii="Calibri" w:hAnsi="Calibri" w:cs="Cambria"/>
            <w:color w:val="000000"/>
            <w:sz w:val="22"/>
            <w:szCs w:val="22"/>
          </w:rPr>
          <w:delText xml:space="preserve">roka. Vyúčtovacia faktúra </w:delText>
        </w:r>
        <w:r w:rsidR="004E41B6" w:rsidRPr="00AE18DF" w:rsidDel="003F2228">
          <w:rPr>
            <w:rFonts w:ascii="Calibri" w:hAnsi="Calibri" w:cs="Cambria"/>
            <w:sz w:val="22"/>
            <w:szCs w:val="22"/>
          </w:rPr>
          <w:delText xml:space="preserve">bude </w:delText>
        </w:r>
        <w:r w:rsidR="002A38F4" w:rsidRPr="00AE18DF" w:rsidDel="003F2228">
          <w:rPr>
            <w:rFonts w:ascii="Calibri" w:hAnsi="Calibri" w:cs="Cambria"/>
            <w:sz w:val="22"/>
            <w:szCs w:val="22"/>
          </w:rPr>
          <w:delText>odberateľovi</w:delText>
        </w:r>
        <w:r w:rsidR="00671654" w:rsidRPr="00AE18DF" w:rsidDel="003F2228">
          <w:rPr>
            <w:rFonts w:ascii="Calibri" w:hAnsi="Calibri" w:cs="Cambria"/>
            <w:sz w:val="22"/>
            <w:szCs w:val="22"/>
          </w:rPr>
          <w:delText xml:space="preserve"> v zmysle uzatvorenej čiastkovej zmluvy</w:delText>
        </w:r>
        <w:r w:rsidR="004E41B6" w:rsidRPr="00AE18DF" w:rsidDel="003F2228">
          <w:rPr>
            <w:rFonts w:ascii="Calibri" w:hAnsi="Calibri" w:cs="Cambria"/>
            <w:sz w:val="22"/>
            <w:szCs w:val="22"/>
          </w:rPr>
          <w:delText xml:space="preserve"> </w:delText>
        </w:r>
        <w:r w:rsidR="004E41B6" w:rsidRPr="00AE18DF" w:rsidDel="003F2228">
          <w:rPr>
            <w:rFonts w:ascii="Calibri" w:hAnsi="Calibri" w:cs="Cambria"/>
            <w:color w:val="000000"/>
            <w:sz w:val="22"/>
            <w:szCs w:val="22"/>
          </w:rPr>
          <w:delText xml:space="preserve">doručená písomne v listinnej podobe </w:delText>
        </w:r>
        <w:r w:rsidR="00081A6F" w:rsidRPr="00AE18DF" w:rsidDel="003F2228">
          <w:rPr>
            <w:rFonts w:ascii="Calibri" w:hAnsi="Calibri" w:cs="Cambria"/>
            <w:color w:val="000000"/>
            <w:sz w:val="22"/>
            <w:szCs w:val="22"/>
          </w:rPr>
          <w:delText xml:space="preserve">do 15. dňa mesiaca nasledujúceho po </w:delText>
        </w:r>
        <w:r w:rsidR="00E92D4E" w:rsidDel="003F2228">
          <w:rPr>
            <w:rFonts w:ascii="Calibri" w:hAnsi="Calibri" w:cs="Cambria"/>
            <w:color w:val="000000"/>
            <w:sz w:val="22"/>
            <w:szCs w:val="22"/>
          </w:rPr>
          <w:delText>uplynutí kalendárneho štvrťroka</w:delText>
        </w:r>
        <w:r w:rsidR="00081A6F" w:rsidRPr="00AE18DF" w:rsidDel="003F2228">
          <w:rPr>
            <w:rFonts w:ascii="Calibri" w:hAnsi="Calibri" w:cs="Cambria"/>
            <w:color w:val="000000"/>
            <w:sz w:val="22"/>
            <w:szCs w:val="22"/>
          </w:rPr>
          <w:delText>, za ktorý je faktúra vystavená</w:delText>
        </w:r>
        <w:r w:rsidR="00376E1F" w:rsidDel="003F2228">
          <w:rPr>
            <w:rFonts w:ascii="Calibri" w:hAnsi="Calibri" w:cs="Cambria"/>
            <w:color w:val="000000"/>
            <w:sz w:val="22"/>
            <w:szCs w:val="22"/>
          </w:rPr>
          <w:delText xml:space="preserve">. </w:delText>
        </w:r>
      </w:del>
    </w:p>
    <w:p w14:paraId="74EBCA3B" w14:textId="6452DC4E" w:rsidR="004E41B6" w:rsidRPr="00AE18DF" w:rsidDel="003F2228" w:rsidRDefault="004E41B6" w:rsidP="00F54837">
      <w:pPr>
        <w:autoSpaceDE w:val="0"/>
        <w:autoSpaceDN w:val="0"/>
        <w:adjustRightInd w:val="0"/>
        <w:ind w:left="567"/>
        <w:jc w:val="both"/>
        <w:rPr>
          <w:del w:id="42" w:author="Koštial Pavel" w:date="2023-11-20T08:33:00Z"/>
          <w:rFonts w:ascii="Calibri" w:hAnsi="Calibri" w:cs="Cambria"/>
          <w:color w:val="000000"/>
          <w:sz w:val="22"/>
          <w:szCs w:val="22"/>
        </w:rPr>
      </w:pPr>
    </w:p>
    <w:p w14:paraId="14BA258F" w14:textId="5DFA6B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w:t>
      </w:r>
      <w:r w:rsidR="00E92D4E">
        <w:rPr>
          <w:rFonts w:ascii="Calibri" w:hAnsi="Calibri" w:cs="Cambria"/>
          <w:sz w:val="22"/>
          <w:szCs w:val="22"/>
        </w:rPr>
        <w:t>štvrť</w:t>
      </w:r>
      <w:r w:rsidR="004E41B6" w:rsidRPr="00AE18DF">
        <w:rPr>
          <w:rFonts w:ascii="Calibri" w:hAnsi="Calibri" w:cs="Cambria"/>
          <w:sz w:val="22"/>
          <w:szCs w:val="22"/>
        </w:rPr>
        <w:t xml:space="preserve">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lastRenderedPageBreak/>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1F0E2F7"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144E1C" w:rsidRPr="00AE18DF">
        <w:rPr>
          <w:rFonts w:asciiTheme="minorHAnsi" w:hAnsiTheme="minorHAnsi"/>
          <w:sz w:val="22"/>
          <w:szCs w:val="22"/>
        </w:rPr>
        <w:t>8</w:t>
      </w:r>
      <w:r w:rsidR="00144E1C">
        <w:rPr>
          <w:rFonts w:asciiTheme="minorHAnsi" w:hAnsiTheme="minorHAnsi"/>
          <w:sz w:val="22"/>
          <w:szCs w:val="22"/>
        </w:rPr>
        <w:t>0</w:t>
      </w:r>
      <w:r w:rsidR="00144E1C"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E15D02">
        <w:rPr>
          <w:rFonts w:asciiTheme="minorHAnsi" w:hAnsiTheme="minorHAnsi"/>
          <w:sz w:val="22"/>
          <w:szCs w:val="22"/>
        </w:rPr>
        <w:t>„</w:t>
      </w:r>
      <w:r w:rsidR="00296ED3" w:rsidRPr="00E15D02">
        <w:rPr>
          <w:rFonts w:asciiTheme="minorHAnsi" w:hAnsiTheme="minorHAnsi"/>
          <w:b/>
          <w:bCs/>
          <w:sz w:val="22"/>
          <w:szCs w:val="22"/>
        </w:rPr>
        <w:t>minimálne množstvo dodávky</w:t>
      </w:r>
      <w:r w:rsidR="00296ED3" w:rsidRPr="00E15D02">
        <w:rPr>
          <w:rFonts w:asciiTheme="minorHAnsi" w:hAnsiTheme="minorHAnsi"/>
          <w:sz w:val="22"/>
          <w:szCs w:val="22"/>
        </w:rPr>
        <w:t>“)</w:t>
      </w:r>
      <w:r w:rsidR="002F719F" w:rsidRPr="00E15D02">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r w:rsidR="00EC4E35">
        <w:rPr>
          <w:rFonts w:asciiTheme="minorHAnsi" w:hAnsiTheme="minorHAns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51C4EE68" w14:textId="1B2615C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144E1C" w:rsidRPr="00AE18DF">
        <w:rPr>
          <w:rFonts w:asciiTheme="minorHAnsi" w:hAnsiTheme="minorHAnsi"/>
          <w:sz w:val="22"/>
          <w:szCs w:val="22"/>
        </w:rPr>
        <w:t>1</w:t>
      </w:r>
      <w:r w:rsidR="00144E1C">
        <w:rPr>
          <w:rFonts w:asciiTheme="minorHAnsi" w:hAnsiTheme="minorHAnsi"/>
          <w:sz w:val="22"/>
          <w:szCs w:val="22"/>
        </w:rPr>
        <w:t>20</w:t>
      </w:r>
      <w:r w:rsidR="00144E1C"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56B05517"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559E8">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45BD422D"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612874">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E15D02">
        <w:rPr>
          <w:rFonts w:ascii="Calibri" w:hAnsi="Calibri"/>
          <w:sz w:val="22"/>
          <w:szCs w:val="22"/>
        </w:rPr>
        <w:t xml:space="preserve">bude: </w:t>
      </w:r>
      <w:r w:rsidR="00F27C09" w:rsidRPr="00E15D02">
        <w:rPr>
          <w:rFonts w:ascii="Calibri" w:hAnsi="Calibri"/>
          <w:sz w:val="22"/>
          <w:szCs w:val="22"/>
        </w:rPr>
        <w:t>__________________.</w:t>
      </w:r>
    </w:p>
    <w:p w14:paraId="06A23E2F" w14:textId="1938339E" w:rsidR="00E710FC" w:rsidRPr="00AE18DF" w:rsidRDefault="00E710FC" w:rsidP="00F54837">
      <w:pPr>
        <w:jc w:val="both"/>
        <w:rPr>
          <w:rFonts w:ascii="Calibri" w:hAnsi="Calibri"/>
          <w:sz w:val="22"/>
          <w:szCs w:val="22"/>
        </w:rPr>
      </w:pPr>
    </w:p>
    <w:p w14:paraId="1C210420" w14:textId="08A084A1"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64546C">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lastRenderedPageBreak/>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2EA8950C"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8D72A5">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60DBA8D"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D673D">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04BF7">
        <w:rPr>
          <w:rFonts w:asciiTheme="minorHAnsi" w:eastAsia="TimesNewRomanPSMT" w:hAnsiTheme="minorHAnsi" w:cs="TimesNewRomanPSMT"/>
          <w:sz w:val="22"/>
          <w:szCs w:val="22"/>
          <w:lang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72380FF3" w:rsidR="00BE6011" w:rsidRPr="00AE18DF" w:rsidRDefault="00566B72" w:rsidP="08AE0928">
      <w:pPr>
        <w:ind w:left="1701" w:hanging="283"/>
        <w:jc w:val="both"/>
        <w:rPr>
          <w:rFonts w:asciiTheme="minorHAnsi" w:eastAsia="TimesNewRomanPSMT" w:hAnsiTheme="minorHAnsi" w:cs="TimesNewRomanPSMT"/>
          <w:sz w:val="22"/>
          <w:szCs w:val="22"/>
          <w:lang w:eastAsia="sk-SK"/>
        </w:rPr>
      </w:pPr>
      <w:r w:rsidRPr="08AE0928">
        <w:rPr>
          <w:rFonts w:asciiTheme="minorHAnsi" w:eastAsia="TimesNewRomanPSMT" w:hAnsiTheme="minorHAnsi" w:cs="TimesNewRomanPSMT"/>
          <w:sz w:val="22"/>
          <w:szCs w:val="22"/>
          <w:lang w:eastAsia="sk-SK"/>
        </w:rPr>
        <w:t>d</w:t>
      </w:r>
      <w:r w:rsidR="00003476" w:rsidRPr="08AE0928">
        <w:rPr>
          <w:rFonts w:asciiTheme="minorHAnsi" w:eastAsia="TimesNewRomanPSMT" w:hAnsiTheme="minorHAnsi" w:cs="TimesNewRomanPSMT"/>
          <w:sz w:val="22"/>
          <w:szCs w:val="22"/>
          <w:lang w:eastAsia="sk-SK"/>
        </w:rPr>
        <w:t xml:space="preserve">) </w:t>
      </w:r>
      <w:r>
        <w:tab/>
      </w:r>
      <w:r w:rsidR="00A36C4F" w:rsidRPr="08AE0928">
        <w:rPr>
          <w:rFonts w:asciiTheme="minorHAnsi" w:eastAsia="TimesNewRomanPSMT" w:hAnsiTheme="minorHAnsi" w:cs="TimesNewRomanPSMT"/>
          <w:sz w:val="22"/>
          <w:szCs w:val="22"/>
          <w:lang w:eastAsia="sk-SK"/>
        </w:rPr>
        <w:t xml:space="preserve">odstúpením </w:t>
      </w:r>
      <w:r w:rsidR="00E2431D" w:rsidRPr="08AE0928">
        <w:rPr>
          <w:rFonts w:asciiTheme="minorHAnsi" w:eastAsia="TimesNewRomanPSMT" w:hAnsiTheme="minorHAnsi" w:cs="TimesNewRomanPSMT"/>
          <w:sz w:val="22"/>
          <w:szCs w:val="22"/>
          <w:lang w:eastAsia="sk-SK"/>
        </w:rPr>
        <w:t xml:space="preserve">zo strany BBSK alebo </w:t>
      </w:r>
      <w:r w:rsidR="00AD396A" w:rsidRPr="08AE0928">
        <w:rPr>
          <w:rFonts w:asciiTheme="minorHAnsi" w:eastAsia="TimesNewRomanPSMT" w:hAnsiTheme="minorHAnsi" w:cs="TimesNewRomanPSMT"/>
          <w:sz w:val="22"/>
          <w:szCs w:val="22"/>
          <w:lang w:eastAsia="sk-SK"/>
        </w:rPr>
        <w:t xml:space="preserve">dodávateľa ako dotknutej zmluvnej strany </w:t>
      </w:r>
      <w:r w:rsidR="00A36C4F" w:rsidRPr="08AE0928">
        <w:rPr>
          <w:rFonts w:asciiTheme="minorHAnsi" w:eastAsia="TimesNewRomanPSMT" w:hAnsiTheme="minorHAnsi" w:cs="TimesNewRomanPSMT"/>
          <w:sz w:val="22"/>
          <w:szCs w:val="22"/>
          <w:lang w:eastAsia="sk-SK"/>
        </w:rPr>
        <w:t>pre porušenie</w:t>
      </w:r>
      <w:r w:rsidR="003B064B" w:rsidRPr="08AE0928">
        <w:rPr>
          <w:rFonts w:asciiTheme="minorHAnsi" w:eastAsia="TimesNewRomanPSMT" w:hAnsiTheme="minorHAnsi" w:cs="TimesNewRomanPSMT"/>
          <w:sz w:val="22"/>
          <w:szCs w:val="22"/>
          <w:lang w:eastAsia="sk-SK"/>
        </w:rPr>
        <w:t xml:space="preserve"> </w:t>
      </w:r>
      <w:r w:rsidR="00AD396A" w:rsidRPr="08AE0928">
        <w:rPr>
          <w:rFonts w:asciiTheme="minorHAnsi" w:eastAsia="TimesNewRomanPSMT" w:hAnsiTheme="minorHAnsi" w:cs="TimesNewRomanPSMT"/>
          <w:sz w:val="22"/>
          <w:szCs w:val="22"/>
          <w:lang w:eastAsia="sk-SK"/>
        </w:rPr>
        <w:t xml:space="preserve">zákazu </w:t>
      </w:r>
      <w:r w:rsidR="00FB7699" w:rsidRPr="08AE0928">
        <w:rPr>
          <w:rFonts w:asciiTheme="minorHAnsi" w:eastAsia="TimesNewRomanPSMT" w:hAnsiTheme="minorHAnsi" w:cs="TimesNewRomanPSMT"/>
          <w:sz w:val="22"/>
          <w:szCs w:val="22"/>
          <w:lang w:eastAsia="sk-SK"/>
        </w:rPr>
        <w:t>podľa čl. X</w:t>
      </w:r>
      <w:r w:rsidR="003B064B" w:rsidRPr="08AE0928">
        <w:rPr>
          <w:rFonts w:asciiTheme="minorHAnsi" w:eastAsia="TimesNewRomanPSMT" w:hAnsiTheme="minorHAnsi" w:cs="TimesNewRomanPSMT"/>
          <w:sz w:val="22"/>
          <w:szCs w:val="22"/>
          <w:lang w:eastAsia="sk-SK"/>
        </w:rPr>
        <w:t>V</w:t>
      </w:r>
      <w:r w:rsidR="00701060" w:rsidRPr="08AE0928">
        <w:rPr>
          <w:rFonts w:asciiTheme="minorHAnsi" w:eastAsia="TimesNewRomanPSMT" w:hAnsiTheme="minorHAnsi" w:cs="TimesNewRomanPSMT"/>
          <w:sz w:val="22"/>
          <w:szCs w:val="22"/>
          <w:lang w:eastAsia="sk-SK"/>
        </w:rPr>
        <w:t>I</w:t>
      </w:r>
      <w:r w:rsidR="00FB7699" w:rsidRPr="08AE0928">
        <w:rPr>
          <w:rFonts w:asciiTheme="minorHAnsi" w:eastAsia="TimesNewRomanPSMT" w:hAnsiTheme="minorHAnsi" w:cs="TimesNewRomanPSMT"/>
          <w:sz w:val="22"/>
          <w:szCs w:val="22"/>
          <w:lang w:eastAsia="sk-SK"/>
        </w:rPr>
        <w:t xml:space="preserve">. </w:t>
      </w:r>
      <w:r w:rsidR="003B064B" w:rsidRPr="08AE0928">
        <w:rPr>
          <w:rFonts w:asciiTheme="minorHAnsi" w:eastAsia="TimesNewRomanPSMT" w:hAnsiTheme="minorHAnsi" w:cs="TimesNewRomanPSMT"/>
          <w:sz w:val="22"/>
          <w:szCs w:val="22"/>
          <w:lang w:eastAsia="sk-SK"/>
        </w:rPr>
        <w:t>b</w:t>
      </w:r>
      <w:r w:rsidR="00FB7699" w:rsidRPr="08AE0928">
        <w:rPr>
          <w:rFonts w:asciiTheme="minorHAnsi" w:eastAsia="TimesNewRomanPSMT" w:hAnsiTheme="minorHAnsi" w:cs="TimesNewRomanPSMT"/>
          <w:sz w:val="22"/>
          <w:szCs w:val="22"/>
          <w:lang w:eastAsia="sk-SK"/>
        </w:rPr>
        <w:t>od 1</w:t>
      </w:r>
      <w:r w:rsidR="00701060" w:rsidRPr="08AE0928">
        <w:rPr>
          <w:rFonts w:asciiTheme="minorHAnsi" w:eastAsia="TimesNewRomanPSMT" w:hAnsiTheme="minorHAnsi" w:cs="TimesNewRomanPSMT"/>
          <w:sz w:val="22"/>
          <w:szCs w:val="22"/>
          <w:lang w:eastAsia="sk-SK"/>
        </w:rPr>
        <w:t>6</w:t>
      </w:r>
      <w:r w:rsidR="00FB7699" w:rsidRPr="08AE0928">
        <w:rPr>
          <w:rFonts w:asciiTheme="minorHAnsi" w:eastAsia="TimesNewRomanPSMT" w:hAnsiTheme="minorHAnsi" w:cs="TimesNewRomanPSMT"/>
          <w:sz w:val="22"/>
          <w:szCs w:val="22"/>
          <w:lang w:eastAsia="sk-SK"/>
        </w:rPr>
        <w:t xml:space="preserve">.2 tejto </w:t>
      </w:r>
      <w:r w:rsidR="00AD396A" w:rsidRPr="08AE0928">
        <w:rPr>
          <w:rFonts w:asciiTheme="minorHAnsi" w:eastAsia="TimesNewRomanPSMT" w:hAnsiTheme="minorHAnsi" w:cs="TimesNewRomanPSMT"/>
          <w:sz w:val="22"/>
          <w:szCs w:val="22"/>
          <w:lang w:eastAsia="sk-SK"/>
        </w:rPr>
        <w:t xml:space="preserve">Rámcovej </w:t>
      </w:r>
      <w:r w:rsidR="00FB7699" w:rsidRPr="08AE0928">
        <w:rPr>
          <w:rFonts w:asciiTheme="minorHAnsi" w:eastAsia="TimesNewRomanPSMT" w:hAnsiTheme="minorHAnsi" w:cs="TimesNewRomanPSMT"/>
          <w:sz w:val="22"/>
          <w:szCs w:val="22"/>
          <w:lang w:eastAsia="sk-SK"/>
        </w:rPr>
        <w:t>zmluvy</w:t>
      </w:r>
      <w:r w:rsidR="003B064B" w:rsidRPr="08AE0928">
        <w:rPr>
          <w:rFonts w:asciiTheme="minorHAnsi" w:eastAsia="TimesNewRomanPSMT" w:hAnsiTheme="minorHAnsi" w:cs="TimesNewRomanPSMT"/>
          <w:sz w:val="22"/>
          <w:szCs w:val="22"/>
          <w:lang w:eastAsia="sk-SK"/>
        </w:rPr>
        <w:t xml:space="preserve"> druhou zmluvnou stranou</w:t>
      </w:r>
      <w:r w:rsidR="00003476" w:rsidRPr="08AE0928">
        <w:rPr>
          <w:rFonts w:asciiTheme="minorHAnsi" w:eastAsia="TimesNewRomanPSMT" w:hAnsiTheme="minorHAnsi" w:cs="TimesNewRomanPSMT"/>
          <w:sz w:val="22"/>
          <w:szCs w:val="22"/>
          <w:lang w:eastAsia="sk-SK"/>
        </w:rPr>
        <w:t>;</w:t>
      </w:r>
    </w:p>
    <w:p w14:paraId="726F199C" w14:textId="67E898F8" w:rsidR="00003476" w:rsidRPr="00AE18DF" w:rsidRDefault="00566B72" w:rsidP="00F54837">
      <w:pPr>
        <w:ind w:left="1701" w:hanging="283"/>
        <w:jc w:val="both"/>
        <w:rPr>
          <w:rFonts w:asciiTheme="minorHAnsi" w:eastAsia="TimesNewRomanPSMT" w:hAnsiTheme="minorHAnsi" w:cs="TimesNewRomanPSMT"/>
          <w:sz w:val="22"/>
          <w:szCs w:val="22"/>
          <w:lang w:eastAsia="sk-SK"/>
        </w:rPr>
      </w:pPr>
      <w:ins w:id="43" w:author="Bubák Martin" w:date="2023-11-07T09:59:00Z">
        <w:r>
          <w:rPr>
            <w:rFonts w:asciiTheme="minorHAnsi" w:eastAsia="TimesNewRomanPSMT" w:hAnsiTheme="minorHAnsi" w:cs="TimesNewRomanPSMT"/>
            <w:sz w:val="22"/>
            <w:szCs w:val="22"/>
            <w:lang w:eastAsia="sk-SK"/>
          </w:rPr>
          <w:t>e</w:t>
        </w:r>
      </w:ins>
      <w:del w:id="44" w:author="Bubák Martin" w:date="2023-11-07T09:59:00Z">
        <w:r w:rsidR="00003476" w:rsidRPr="00AE18DF" w:rsidDel="00566B72">
          <w:rPr>
            <w:rFonts w:asciiTheme="minorHAnsi" w:eastAsia="TimesNewRomanPSMT" w:hAnsiTheme="minorHAnsi" w:cs="TimesNewRomanPSMT"/>
            <w:sz w:val="22"/>
            <w:szCs w:val="22"/>
            <w:lang w:eastAsia="sk-SK"/>
          </w:rPr>
          <w:delText>c</w:delText>
        </w:r>
      </w:del>
      <w:r w:rsidR="00003476" w:rsidRPr="00AE18DF">
        <w:rPr>
          <w:rFonts w:asciiTheme="minorHAnsi" w:eastAsia="TimesNewRomanPSMT" w:hAnsiTheme="minorHAnsi" w:cs="TimesNewRomanPSMT"/>
          <w:sz w:val="22"/>
          <w:szCs w:val="22"/>
          <w:lang w:eastAsia="sk-SK"/>
        </w:rPr>
        <w:t>)</w:t>
      </w:r>
      <w:r w:rsidR="002417C4" w:rsidRPr="00AE18DF">
        <w:rPr>
          <w:rFonts w:asciiTheme="minorHAnsi" w:eastAsia="TimesNewRomanPSMT" w:hAnsiTheme="minorHAnsi" w:cs="TimesNewRomanPSMT"/>
          <w:sz w:val="22"/>
          <w:szCs w:val="22"/>
          <w:lang w:eastAsia="sk-SK"/>
        </w:rPr>
        <w:tab/>
      </w:r>
      <w:r w:rsidR="00003476"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00003476"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00003476"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00003476"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00003476"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00003476"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00003476"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1DBE65A"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 xml:space="preserve">zmluvy, ak mu taká povinnosť vyplýva zo zákona č. 315/2016 Z. z. o registri partnerov </w:t>
      </w:r>
      <w:r w:rsidRPr="00AE18DF" w:rsidDel="0075673B">
        <w:rPr>
          <w:rFonts w:asciiTheme="minorHAnsi" w:hAnsiTheme="minorHAnsi"/>
          <w:sz w:val="22"/>
          <w:szCs w:val="22"/>
        </w:rPr>
        <w:lastRenderedPageBreak/>
        <w:t>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A81B3A">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A81B3A">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55B79">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5B558C6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3E0596">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0D35D1EB" w14:textId="77777777" w:rsidR="00A02C20" w:rsidRDefault="00A02C20" w:rsidP="00A02C20">
      <w:pPr>
        <w:jc w:val="both"/>
        <w:rPr>
          <w:rFonts w:ascii="Calibri" w:hAnsi="Calibri" w:cs="Cambria"/>
          <w:sz w:val="22"/>
          <w:szCs w:val="22"/>
        </w:rPr>
      </w:pPr>
    </w:p>
    <w:p w14:paraId="71D9DCEF" w14:textId="77777777" w:rsidR="00A02C20" w:rsidRPr="00AE18DF" w:rsidRDefault="00A02C20" w:rsidP="00170871">
      <w:pPr>
        <w:jc w:val="both"/>
        <w:rPr>
          <w:rFonts w:ascii="Calibri" w:hAnsi="Calibri" w:cs="Cambria"/>
          <w:sz w:val="22"/>
          <w:szCs w:val="22"/>
        </w:rPr>
      </w:pPr>
    </w:p>
    <w:p w14:paraId="048A1E02" w14:textId="77777777" w:rsidR="007E23CA" w:rsidRPr="00AE18DF" w:rsidRDefault="007E23CA" w:rsidP="00170871">
      <w:pPr>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w:t>
      </w:r>
      <w:r w:rsidR="004E41B6" w:rsidRPr="00AE18DF">
        <w:rPr>
          <w:rFonts w:asciiTheme="minorHAnsi" w:hAnsiTheme="minorHAnsi"/>
          <w:sz w:val="22"/>
          <w:szCs w:val="22"/>
        </w:rPr>
        <w:lastRenderedPageBreak/>
        <w:t xml:space="preserve">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1B13D61"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523144">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316CF3A6"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Dodávateľ je 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D547857" w14:textId="0B1B9719" w:rsidR="00C143DB" w:rsidRPr="0017087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170871">
        <w:rPr>
          <w:rFonts w:asciiTheme="minorHAnsi" w:eastAsiaTheme="minorEastAsia" w:hAnsiTheme="minorHAnsi" w:cstheme="minorHAnsi"/>
          <w:sz w:val="22"/>
          <w:szCs w:val="22"/>
        </w:rPr>
        <w:t xml:space="preserve">Zmluvné strany sa týmto zaväzujú, že budú dodržiavať </w:t>
      </w:r>
      <w:r w:rsidRPr="0017087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mluvným stranám</w:t>
      </w:r>
      <w:r w:rsidRPr="0017087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170871">
        <w:rPr>
          <w:rFonts w:asciiTheme="minorHAnsi" w:eastAsia="Tahoma" w:hAnsiTheme="minorHAnsi" w:cstheme="minorHAnsi"/>
          <w:sz w:val="22"/>
          <w:szCs w:val="22"/>
        </w:rPr>
        <w:t xml:space="preserve">Ak v dôsledku poskytovania súčinnosti podľa </w:t>
      </w:r>
      <w:r w:rsidR="00AB5DA2">
        <w:rPr>
          <w:rFonts w:asciiTheme="minorHAnsi" w:eastAsia="Tahoma" w:hAnsiTheme="minorHAnsi" w:cstheme="minorHAnsi"/>
          <w:sz w:val="22"/>
          <w:szCs w:val="22"/>
        </w:rPr>
        <w:t xml:space="preserve">Rámcovej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mluvné strany osobitne posúdia potrebu uzatvorenia dohody o podmienkach spracovania osobných údajov, príp. jej zmeny.</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E15D02" w:rsidRDefault="00653095" w:rsidP="005169C5">
      <w:pPr>
        <w:pStyle w:val="Odsekzoznamu"/>
        <w:numPr>
          <w:ilvl w:val="1"/>
          <w:numId w:val="23"/>
        </w:numPr>
        <w:suppressAutoHyphens/>
        <w:autoSpaceDE w:val="0"/>
        <w:ind w:right="-60"/>
        <w:jc w:val="both"/>
        <w:rPr>
          <w:rFonts w:asciiTheme="minorHAnsi" w:hAnsiTheme="minorHAnsi" w:cs="Arial"/>
          <w:sz w:val="22"/>
          <w:szCs w:val="22"/>
        </w:rPr>
      </w:pPr>
      <w:r w:rsidRPr="00E15D02">
        <w:rPr>
          <w:rFonts w:asciiTheme="minorHAnsi" w:hAnsiTheme="minorHAnsi" w:cs="Arial"/>
          <w:sz w:val="22"/>
          <w:szCs w:val="22"/>
        </w:rPr>
        <w:t xml:space="preserve">Informácie o právach a povinnostiach odberateľa sú zverejnené na webovom sídle dodávateľa </w:t>
      </w:r>
      <w:r w:rsidR="00A166BB" w:rsidRPr="00E15D02">
        <w:rPr>
          <w:rFonts w:asciiTheme="minorHAnsi" w:hAnsiTheme="minorHAnsi" w:cs="Arial"/>
          <w:sz w:val="22"/>
          <w:szCs w:val="22"/>
        </w:rPr>
        <w:tab/>
      </w:r>
      <w:r w:rsidRPr="00E15D02">
        <w:rPr>
          <w:rFonts w:asciiTheme="minorHAnsi" w:hAnsiTheme="minorHAnsi" w:cs="Arial"/>
          <w:sz w:val="22"/>
          <w:szCs w:val="22"/>
        </w:rPr>
        <w:t>elektriny: ...............</w:t>
      </w:r>
      <w:r w:rsidR="00A166BB" w:rsidRPr="00E15D02">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3C8052F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21FB2F50"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w:t>
      </w:r>
      <w:r w:rsidRPr="00E15D02">
        <w:rPr>
          <w:rFonts w:asciiTheme="minorHAnsi" w:hAnsiTheme="minorHAnsi" w:cs="Cambria"/>
          <w:sz w:val="22"/>
          <w:szCs w:val="22"/>
        </w:rPr>
        <w:t xml:space="preserve">vyhotovená v </w:t>
      </w:r>
      <w:r w:rsidR="00052426" w:rsidRPr="00E15D02">
        <w:rPr>
          <w:rFonts w:asciiTheme="minorHAnsi" w:hAnsiTheme="minorHAnsi" w:cs="Cambria"/>
          <w:sz w:val="22"/>
          <w:szCs w:val="22"/>
        </w:rPr>
        <w:t xml:space="preserve">2 </w:t>
      </w:r>
      <w:r w:rsidRPr="00E15D02">
        <w:rPr>
          <w:rFonts w:asciiTheme="minorHAnsi" w:hAnsiTheme="minorHAnsi" w:cs="Cambria"/>
          <w:sz w:val="22"/>
          <w:szCs w:val="22"/>
        </w:rPr>
        <w:t xml:space="preserve">rovnopisoch, z ktorých </w:t>
      </w:r>
      <w:r w:rsidR="00052426" w:rsidRPr="00E15D02">
        <w:rPr>
          <w:rFonts w:asciiTheme="minorHAnsi" w:hAnsiTheme="minorHAnsi" w:cs="Cambria"/>
          <w:sz w:val="22"/>
          <w:szCs w:val="22"/>
        </w:rPr>
        <w:t xml:space="preserve">1 </w:t>
      </w:r>
      <w:r w:rsidRPr="00E15D02">
        <w:rPr>
          <w:rFonts w:asciiTheme="minorHAnsi" w:hAnsiTheme="minorHAnsi" w:cs="Cambria"/>
          <w:sz w:val="22"/>
          <w:szCs w:val="22"/>
        </w:rPr>
        <w:t xml:space="preserve">obdrží </w:t>
      </w:r>
      <w:r w:rsidR="004A1E86" w:rsidRPr="00E15D02">
        <w:rPr>
          <w:rFonts w:asciiTheme="minorHAnsi" w:hAnsiTheme="minorHAnsi" w:cs="Cambria"/>
          <w:sz w:val="22"/>
          <w:szCs w:val="22"/>
        </w:rPr>
        <w:t xml:space="preserve">BBSK </w:t>
      </w:r>
      <w:r w:rsidRPr="00E15D02">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E06B4AC" w:rsidR="004E41B6" w:rsidRPr="00E15D02"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45"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1E080F" w:rsidRPr="00AE18DF">
        <w:rPr>
          <w:rFonts w:asciiTheme="minorHAnsi" w:hAnsiTheme="minorHAnsi" w:cs="Cambria"/>
          <w:color w:val="000000"/>
          <w:sz w:val="22"/>
          <w:szCs w:val="22"/>
        </w:rPr>
        <w:t xml:space="preserve">Zoznam jednotlivých odberných miest (OM) spolu s identifikáciou tretích osôb, </w:t>
      </w:r>
      <w:r w:rsidR="001E080F" w:rsidRPr="00E15D02">
        <w:rPr>
          <w:rFonts w:asciiTheme="minorHAnsi" w:hAnsiTheme="minorHAnsi" w:cs="Cambria"/>
          <w:color w:val="000000"/>
          <w:sz w:val="22"/>
          <w:szCs w:val="22"/>
        </w:rPr>
        <w:t>s predpokladanými množstvami odberu elektriny</w:t>
      </w:r>
      <w:r w:rsidR="001E080F" w:rsidRPr="00E15D02" w:rsidDel="001E080F">
        <w:rPr>
          <w:rFonts w:asciiTheme="minorHAnsi" w:hAnsiTheme="minorHAnsi" w:cs="Cambria"/>
          <w:color w:val="000000"/>
          <w:sz w:val="22"/>
          <w:szCs w:val="22"/>
        </w:rPr>
        <w:t xml:space="preserve"> </w:t>
      </w:r>
      <w:bookmarkEnd w:id="45"/>
    </w:p>
    <w:p w14:paraId="1F186775" w14:textId="77777777" w:rsidR="00060F6E" w:rsidRPr="00E15D02" w:rsidRDefault="004A1E86" w:rsidP="00F54837">
      <w:pPr>
        <w:autoSpaceDE w:val="0"/>
        <w:autoSpaceDN w:val="0"/>
        <w:adjustRightInd w:val="0"/>
        <w:ind w:left="705"/>
        <w:jc w:val="both"/>
        <w:rPr>
          <w:rFonts w:asciiTheme="minorHAnsi" w:hAnsiTheme="minorHAnsi" w:cs="Cambria"/>
          <w:sz w:val="22"/>
          <w:szCs w:val="22"/>
        </w:rPr>
      </w:pPr>
      <w:r w:rsidRPr="00E15D02">
        <w:rPr>
          <w:rFonts w:asciiTheme="minorHAnsi" w:hAnsiTheme="minorHAnsi" w:cs="Cambria"/>
          <w:b/>
          <w:color w:val="000000"/>
          <w:sz w:val="22"/>
          <w:szCs w:val="22"/>
        </w:rPr>
        <w:t>b) Príloha</w:t>
      </w:r>
      <w:r w:rsidRPr="00E15D02">
        <w:rPr>
          <w:rFonts w:asciiTheme="minorHAnsi" w:hAnsiTheme="minorHAnsi" w:cs="Cambria"/>
          <w:b/>
          <w:bCs/>
          <w:color w:val="000000"/>
          <w:sz w:val="22"/>
          <w:szCs w:val="22"/>
        </w:rPr>
        <w:t xml:space="preserve"> č. 2 –</w:t>
      </w:r>
      <w:r w:rsidRPr="00E15D02">
        <w:rPr>
          <w:rFonts w:asciiTheme="minorHAnsi" w:hAnsiTheme="minorHAnsi" w:cs="Cambria"/>
          <w:color w:val="000000"/>
          <w:sz w:val="22"/>
          <w:szCs w:val="22"/>
        </w:rPr>
        <w:t xml:space="preserve"> </w:t>
      </w:r>
      <w:r w:rsidRPr="00E15D02">
        <w:rPr>
          <w:rFonts w:asciiTheme="minorHAnsi" w:hAnsiTheme="minorHAnsi" w:cs="Cambria"/>
          <w:sz w:val="22"/>
          <w:szCs w:val="22"/>
        </w:rPr>
        <w:t>Vzor čiastkovej zmluvy</w:t>
      </w:r>
    </w:p>
    <w:p w14:paraId="733FA0FC" w14:textId="69587658" w:rsidR="00060F6E" w:rsidRPr="00E15D02" w:rsidRDefault="00060F6E" w:rsidP="00A04BF7">
      <w:pPr>
        <w:pStyle w:val="Default"/>
        <w:rPr>
          <w:rFonts w:asciiTheme="minorHAnsi" w:hAnsiTheme="minorHAnsi" w:cstheme="minorHAnsi"/>
          <w:i/>
          <w:iCs/>
          <w:color w:val="FF0000"/>
          <w:sz w:val="22"/>
          <w:szCs w:val="22"/>
        </w:rPr>
      </w:pPr>
      <w:r w:rsidRPr="00E15D02">
        <w:rPr>
          <w:rFonts w:asciiTheme="minorHAnsi" w:hAnsiTheme="minorHAnsi" w:cs="Cambria"/>
          <w:b/>
          <w:sz w:val="22"/>
          <w:szCs w:val="22"/>
        </w:rPr>
        <w:t xml:space="preserve">              c) Príloha</w:t>
      </w:r>
      <w:r w:rsidRPr="00E15D02">
        <w:rPr>
          <w:rFonts w:asciiTheme="minorHAnsi" w:hAnsiTheme="minorHAnsi" w:cs="Cambria"/>
          <w:b/>
          <w:bCs/>
          <w:sz w:val="22"/>
          <w:szCs w:val="22"/>
        </w:rPr>
        <w:t xml:space="preserve"> č. 3 -</w:t>
      </w:r>
      <w:r w:rsidRPr="00E15D02">
        <w:rPr>
          <w:rFonts w:asciiTheme="minorHAnsi" w:hAnsiTheme="minorHAnsi" w:cs="Cambria"/>
          <w:sz w:val="22"/>
          <w:szCs w:val="22"/>
        </w:rPr>
        <w:t xml:space="preserve"> </w:t>
      </w:r>
      <w:r w:rsidRPr="00E15D02">
        <w:t xml:space="preserve"> </w:t>
      </w:r>
      <w:r w:rsidRPr="00E15D02">
        <w:rPr>
          <w:rFonts w:asciiTheme="minorHAnsi" w:hAnsiTheme="minorHAnsi" w:cstheme="minorHAnsi"/>
          <w:sz w:val="22"/>
          <w:szCs w:val="22"/>
        </w:rPr>
        <w:t>Postup pri stanovení ceny za dodávku elektriny vrátane odchýlky</w:t>
      </w:r>
    </w:p>
    <w:p w14:paraId="43D80D81" w14:textId="54FE1E42" w:rsidR="004E41B6" w:rsidRDefault="00C47412" w:rsidP="00A04BF7">
      <w:pPr>
        <w:autoSpaceDE w:val="0"/>
        <w:autoSpaceDN w:val="0"/>
        <w:adjustRightInd w:val="0"/>
        <w:jc w:val="both"/>
        <w:rPr>
          <w:rFonts w:asciiTheme="minorHAnsi" w:hAnsiTheme="minorHAnsi" w:cs="Cambria"/>
          <w:sz w:val="22"/>
          <w:szCs w:val="22"/>
        </w:rPr>
      </w:pPr>
      <w:r w:rsidRPr="00E15D02">
        <w:rPr>
          <w:rFonts w:asciiTheme="minorHAnsi" w:hAnsiTheme="minorHAnsi" w:cs="Cambria"/>
          <w:b/>
          <w:color w:val="000000"/>
          <w:sz w:val="22"/>
          <w:szCs w:val="22"/>
        </w:rPr>
        <w:t xml:space="preserve">              </w:t>
      </w:r>
      <w:r w:rsidR="00060F6E" w:rsidRPr="00E15D02">
        <w:rPr>
          <w:rFonts w:asciiTheme="minorHAnsi" w:hAnsiTheme="minorHAnsi" w:cs="Cambria"/>
          <w:b/>
          <w:color w:val="000000"/>
          <w:sz w:val="22"/>
          <w:szCs w:val="22"/>
        </w:rPr>
        <w:t>d</w:t>
      </w:r>
      <w:r w:rsidR="004E41B6" w:rsidRPr="00E15D02">
        <w:rPr>
          <w:rFonts w:asciiTheme="minorHAnsi" w:hAnsiTheme="minorHAnsi" w:cs="Cambria"/>
          <w:b/>
          <w:color w:val="000000"/>
          <w:sz w:val="22"/>
          <w:szCs w:val="22"/>
        </w:rPr>
        <w:t>) Príloha</w:t>
      </w:r>
      <w:r w:rsidR="004E41B6" w:rsidRPr="00E15D02">
        <w:rPr>
          <w:rFonts w:asciiTheme="minorHAnsi" w:hAnsiTheme="minorHAnsi" w:cs="Cambria"/>
          <w:b/>
          <w:bCs/>
          <w:color w:val="000000"/>
          <w:sz w:val="22"/>
          <w:szCs w:val="22"/>
        </w:rPr>
        <w:t xml:space="preserve"> č. </w:t>
      </w:r>
      <w:r w:rsidR="00060F6E" w:rsidRPr="00E15D02">
        <w:rPr>
          <w:rFonts w:asciiTheme="minorHAnsi" w:hAnsiTheme="minorHAnsi" w:cs="Cambria"/>
          <w:b/>
          <w:bCs/>
          <w:color w:val="000000"/>
          <w:sz w:val="22"/>
          <w:szCs w:val="22"/>
        </w:rPr>
        <w:t xml:space="preserve">4 </w:t>
      </w:r>
      <w:r w:rsidR="004E41B6" w:rsidRPr="00E15D02">
        <w:rPr>
          <w:rFonts w:asciiTheme="minorHAnsi" w:hAnsiTheme="minorHAnsi" w:cs="Cambria"/>
          <w:b/>
          <w:bCs/>
          <w:color w:val="000000"/>
          <w:sz w:val="22"/>
          <w:szCs w:val="22"/>
        </w:rPr>
        <w:t>-</w:t>
      </w:r>
      <w:r w:rsidR="004E41B6" w:rsidRPr="00E15D02">
        <w:rPr>
          <w:rFonts w:asciiTheme="minorHAnsi" w:hAnsiTheme="minorHAnsi" w:cs="Cambria"/>
          <w:color w:val="000000"/>
          <w:sz w:val="22"/>
          <w:szCs w:val="22"/>
        </w:rPr>
        <w:t xml:space="preserve"> </w:t>
      </w:r>
      <w:r w:rsidR="004E41B6" w:rsidRPr="00E15D02">
        <w:rPr>
          <w:rFonts w:asciiTheme="minorHAnsi" w:hAnsiTheme="minorHAnsi" w:cs="Cambria"/>
          <w:sz w:val="22"/>
          <w:szCs w:val="22"/>
        </w:rPr>
        <w:t>Zoznam subdodávateľov</w:t>
      </w:r>
    </w:p>
    <w:p w14:paraId="3CC4FE51" w14:textId="77777777" w:rsidR="00C47412" w:rsidRPr="00C47412" w:rsidRDefault="00C47412" w:rsidP="00F54837">
      <w:pPr>
        <w:autoSpaceDE w:val="0"/>
        <w:autoSpaceDN w:val="0"/>
        <w:adjustRightInd w:val="0"/>
        <w:ind w:left="705"/>
        <w:jc w:val="both"/>
        <w:rPr>
          <w:rFonts w:asciiTheme="minorHAnsi" w:hAnsiTheme="minorHAnsi" w:cs="Cambria"/>
          <w:sz w:val="22"/>
          <w:szCs w:val="22"/>
        </w:rPr>
      </w:pP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46" w:name="_Hlk103523622"/>
    </w:p>
    <w:bookmarkEnd w:id="46"/>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0EA0BE26" w:rsidR="00B224D5" w:rsidRPr="00AE18DF" w:rsidRDefault="00C47412"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Lunter,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A9AF225" w:rsidR="00B224D5" w:rsidRDefault="00B224D5">
      <w:pPr>
        <w:jc w:val="both"/>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p>
    <w:p w14:paraId="367867AF" w14:textId="77777777" w:rsidR="003922F7" w:rsidRDefault="003922F7">
      <w:pPr>
        <w:jc w:val="both"/>
        <w:rPr>
          <w:rFonts w:asciiTheme="minorHAnsi" w:hAnsiTheme="minorHAnsi" w:cs="Cambria"/>
          <w:color w:val="000000"/>
          <w:sz w:val="22"/>
          <w:szCs w:val="22"/>
        </w:rPr>
      </w:pPr>
    </w:p>
    <w:p w14:paraId="70CFA07F" w14:textId="77777777" w:rsidR="003922F7" w:rsidRDefault="003922F7">
      <w:pPr>
        <w:jc w:val="both"/>
        <w:rPr>
          <w:rFonts w:asciiTheme="minorHAnsi" w:hAnsiTheme="minorHAnsi" w:cs="Cambria"/>
          <w:color w:val="000000"/>
          <w:sz w:val="22"/>
          <w:szCs w:val="22"/>
        </w:rPr>
      </w:pPr>
    </w:p>
    <w:p w14:paraId="1086F012" w14:textId="77777777" w:rsidR="003922F7" w:rsidRPr="00AE18DF" w:rsidRDefault="003922F7" w:rsidP="00170871">
      <w:pPr>
        <w:jc w:val="both"/>
        <w:rPr>
          <w:rFonts w:asciiTheme="minorHAnsi" w:hAnsiTheme="minorHAnsi" w:cs="Cambria"/>
          <w:color w:val="000000"/>
          <w:sz w:val="22"/>
          <w:szCs w:val="22"/>
        </w:rPr>
      </w:pP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t>xxxxxxxxxxxxxxxxxxxxxxxx</w:t>
      </w:r>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t>xxxxxxxxxxxxxxxxxxxxxxx</w:t>
      </w:r>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5B998AB" w14:textId="45483FB2"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C419B9">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2C229C28" w14:textId="7FC069B9" w:rsidR="00B224D5" w:rsidRPr="00AE18DF" w:rsidRDefault="00B224D5" w:rsidP="00B224D5">
      <w:pPr>
        <w:autoSpaceDE w:val="0"/>
        <w:autoSpaceDN w:val="0"/>
        <w:adjustRightInd w:val="0"/>
        <w:jc w:val="both"/>
        <w:rPr>
          <w:rFonts w:ascii="Calibri" w:hAnsi="Calibri" w:cs="Cambria"/>
          <w:color w:val="000000"/>
          <w:sz w:val="22"/>
          <w:szCs w:val="22"/>
        </w:rPr>
      </w:pPr>
      <w:r w:rsidRPr="00887740">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887740">
        <w:rPr>
          <w:rFonts w:ascii="Calibri" w:hAnsi="Calibri" w:cs="Cambria"/>
          <w:color w:val="000000"/>
          <w:sz w:val="22"/>
          <w:szCs w:val="22"/>
        </w:rPr>
        <w:tab/>
      </w:r>
      <w:r w:rsidR="00887740">
        <w:rPr>
          <w:rFonts w:ascii="Calibri" w:hAnsi="Calibri" w:cs="Cambria"/>
          <w:color w:val="000000"/>
          <w:sz w:val="22"/>
          <w:szCs w:val="22"/>
        </w:rPr>
        <w:tab/>
      </w:r>
      <w:r w:rsidRPr="00AE18DF">
        <w:rPr>
          <w:rFonts w:ascii="Calibri" w:hAnsi="Calibri" w:cs="Cambria"/>
          <w:color w:val="000000"/>
          <w:sz w:val="22"/>
          <w:szCs w:val="22"/>
        </w:rPr>
        <w:t>xxxxxxxxxxxxxxxxxxxxxxxxx</w:t>
      </w:r>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xml:space="preserve">“) uzatvorenú medzi dodávateľom </w:t>
      </w:r>
      <w:r w:rsidRPr="00AE18DF">
        <w:rPr>
          <w:rFonts w:asciiTheme="minorHAnsi" w:hAnsiTheme="minorHAnsi" w:cstheme="minorHAnsi"/>
          <w:sz w:val="22"/>
          <w:szCs w:val="22"/>
        </w:rPr>
        <w:lastRenderedPageBreak/>
        <w:t>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13A4EB26"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3C3D5097" w:rsidR="00B224D5" w:rsidRPr="00AE18DF" w:rsidRDefault="00B224D5" w:rsidP="00B224D5">
      <w:pPr>
        <w:ind w:left="709" w:hanging="709"/>
        <w:jc w:val="both"/>
        <w:rPr>
          <w:rFonts w:ascii="Calibri" w:hAnsi="Calibri" w:cs="Cambria"/>
          <w:sz w:val="22"/>
          <w:szCs w:val="22"/>
        </w:rPr>
      </w:pPr>
      <w:r w:rsidRPr="08AE0928">
        <w:rPr>
          <w:rFonts w:ascii="Calibri" w:hAnsi="Calibri" w:cs="Cambria"/>
          <w:sz w:val="22"/>
          <w:szCs w:val="22"/>
        </w:rPr>
        <w:t>2.2</w:t>
      </w:r>
      <w:r>
        <w:tab/>
      </w:r>
      <w:r w:rsidRPr="08AE0928">
        <w:rPr>
          <w:rFonts w:asciiTheme="minorHAnsi" w:hAnsiTheme="minorHAnsi" w:cstheme="minorBidi"/>
          <w:color w:val="000000" w:themeColor="text1"/>
          <w:sz w:val="22"/>
          <w:szCs w:val="22"/>
        </w:rPr>
        <w:t xml:space="preserve">Zmluva sa uzatvára na dobu určitú, ktorá začne plynúť po nadobudnutí jej účinnosti, najskôr však od </w:t>
      </w:r>
      <w:r w:rsidRPr="08AE0928">
        <w:rPr>
          <w:rFonts w:asciiTheme="minorHAnsi" w:hAnsiTheme="minorHAnsi" w:cstheme="minorBidi"/>
          <w:sz w:val="22"/>
          <w:szCs w:val="22"/>
        </w:rPr>
        <w:t>01.0</w:t>
      </w:r>
      <w:r w:rsidR="00EB6ED5" w:rsidRPr="08AE0928">
        <w:rPr>
          <w:rFonts w:asciiTheme="minorHAnsi" w:hAnsiTheme="minorHAnsi" w:cstheme="minorBidi"/>
          <w:sz w:val="22"/>
          <w:szCs w:val="22"/>
        </w:rPr>
        <w:t>1</w:t>
      </w:r>
      <w:r w:rsidRPr="08AE0928">
        <w:rPr>
          <w:rFonts w:asciiTheme="minorHAnsi" w:hAnsiTheme="minorHAnsi" w:cstheme="minorBidi"/>
          <w:sz w:val="22"/>
          <w:szCs w:val="22"/>
        </w:rPr>
        <w:t>.</w:t>
      </w:r>
      <w:r w:rsidR="00C47412" w:rsidRPr="08AE0928">
        <w:rPr>
          <w:rFonts w:asciiTheme="minorHAnsi" w:hAnsiTheme="minorHAnsi" w:cstheme="minorBidi"/>
          <w:sz w:val="22"/>
          <w:szCs w:val="22"/>
        </w:rPr>
        <w:t xml:space="preserve">2024 </w:t>
      </w:r>
      <w:r w:rsidRPr="08AE0928">
        <w:rPr>
          <w:rFonts w:asciiTheme="minorHAnsi" w:hAnsiTheme="minorHAnsi" w:cstheme="minorBidi"/>
          <w:sz w:val="22"/>
          <w:szCs w:val="22"/>
        </w:rPr>
        <w:t>od 0</w:t>
      </w:r>
      <w:r w:rsidR="003960EE" w:rsidRPr="08AE0928">
        <w:rPr>
          <w:rFonts w:asciiTheme="minorHAnsi" w:hAnsiTheme="minorHAnsi" w:cstheme="minorBidi"/>
          <w:sz w:val="22"/>
          <w:szCs w:val="22"/>
        </w:rPr>
        <w:t>0</w:t>
      </w:r>
      <w:r w:rsidRPr="08AE0928">
        <w:rPr>
          <w:rFonts w:asciiTheme="minorHAnsi" w:hAnsiTheme="minorHAnsi" w:cstheme="minorBidi"/>
          <w:sz w:val="22"/>
          <w:szCs w:val="22"/>
        </w:rPr>
        <w:t xml:space="preserve">:00 hod. a bude trvať do </w:t>
      </w:r>
      <w:r w:rsidR="003960EE" w:rsidRPr="08AE0928">
        <w:rPr>
          <w:rFonts w:asciiTheme="minorHAnsi" w:hAnsiTheme="minorHAnsi" w:cstheme="minorBidi"/>
          <w:sz w:val="22"/>
          <w:szCs w:val="22"/>
        </w:rPr>
        <w:t>3</w:t>
      </w:r>
      <w:r w:rsidRPr="08AE0928">
        <w:rPr>
          <w:rFonts w:asciiTheme="minorHAnsi" w:hAnsiTheme="minorHAnsi" w:cstheme="minorBidi"/>
          <w:sz w:val="22"/>
          <w:szCs w:val="22"/>
        </w:rPr>
        <w:t>1.</w:t>
      </w:r>
      <w:del w:id="47" w:author="Koštial Pavel" w:date="2023-11-08T08:41:00Z">
        <w:r w:rsidRPr="08AE0928" w:rsidDel="003960EE">
          <w:rPr>
            <w:rFonts w:asciiTheme="minorHAnsi" w:hAnsiTheme="minorHAnsi" w:cstheme="minorBidi"/>
            <w:sz w:val="22"/>
            <w:szCs w:val="22"/>
          </w:rPr>
          <w:delText>2</w:delText>
        </w:r>
      </w:del>
      <w:r w:rsidRPr="08AE0928">
        <w:rPr>
          <w:rFonts w:asciiTheme="minorHAnsi" w:hAnsiTheme="minorHAnsi" w:cstheme="minorBidi"/>
          <w:sz w:val="22"/>
          <w:szCs w:val="22"/>
        </w:rPr>
        <w:t>1</w:t>
      </w:r>
      <w:ins w:id="48" w:author="Koštial Pavel" w:date="2023-11-08T08:41:00Z">
        <w:r w:rsidR="2C7D79F7" w:rsidRPr="08AE0928">
          <w:rPr>
            <w:rFonts w:asciiTheme="minorHAnsi" w:hAnsiTheme="minorHAnsi" w:cstheme="minorBidi"/>
            <w:sz w:val="22"/>
            <w:szCs w:val="22"/>
          </w:rPr>
          <w:t>2</w:t>
        </w:r>
      </w:ins>
      <w:r w:rsidRPr="08AE0928">
        <w:rPr>
          <w:rFonts w:asciiTheme="minorHAnsi" w:hAnsiTheme="minorHAnsi" w:cstheme="minorBidi"/>
          <w:sz w:val="22"/>
          <w:szCs w:val="22"/>
        </w:rPr>
        <w:t>.</w:t>
      </w:r>
      <w:r w:rsidR="00C47412" w:rsidRPr="08AE0928">
        <w:rPr>
          <w:rFonts w:asciiTheme="minorHAnsi" w:hAnsiTheme="minorHAnsi" w:cstheme="minorBidi"/>
          <w:sz w:val="22"/>
          <w:szCs w:val="22"/>
        </w:rPr>
        <w:t>202</w:t>
      </w:r>
      <w:r w:rsidR="00887740" w:rsidRPr="08AE0928">
        <w:rPr>
          <w:rFonts w:asciiTheme="minorHAnsi" w:hAnsiTheme="minorHAnsi" w:cstheme="minorBidi"/>
          <w:sz w:val="22"/>
          <w:szCs w:val="22"/>
        </w:rPr>
        <w:t>5</w:t>
      </w:r>
      <w:r w:rsidR="00C47412" w:rsidRPr="08AE0928">
        <w:rPr>
          <w:rFonts w:asciiTheme="minorHAnsi" w:hAnsiTheme="minorHAnsi" w:cstheme="minorBidi"/>
          <w:sz w:val="22"/>
          <w:szCs w:val="22"/>
        </w:rPr>
        <w:t xml:space="preserve"> </w:t>
      </w:r>
      <w:r w:rsidRPr="08AE0928">
        <w:rPr>
          <w:rFonts w:asciiTheme="minorHAnsi" w:hAnsiTheme="minorHAnsi" w:cstheme="minorBidi"/>
          <w:sz w:val="22"/>
          <w:szCs w:val="22"/>
        </w:rPr>
        <w:t xml:space="preserve">do </w:t>
      </w:r>
      <w:r w:rsidR="003960EE" w:rsidRPr="08AE0928">
        <w:rPr>
          <w:rFonts w:asciiTheme="minorHAnsi" w:hAnsiTheme="minorHAnsi" w:cstheme="minorBidi"/>
          <w:sz w:val="22"/>
          <w:szCs w:val="22"/>
        </w:rPr>
        <w:t>24</w:t>
      </w:r>
      <w:r w:rsidRPr="08AE0928">
        <w:rPr>
          <w:rFonts w:asciiTheme="minorHAnsi" w:hAnsiTheme="minorHAnsi" w:cstheme="minorBidi"/>
          <w:sz w:val="22"/>
          <w:szCs w:val="22"/>
        </w:rPr>
        <w:t>:00 hod. (ďalej len „</w:t>
      </w:r>
      <w:r w:rsidRPr="08AE0928">
        <w:rPr>
          <w:rFonts w:asciiTheme="minorHAnsi" w:hAnsiTheme="minorHAnsi" w:cstheme="minorBidi"/>
          <w:b/>
          <w:bCs/>
          <w:sz w:val="22"/>
          <w:szCs w:val="22"/>
        </w:rPr>
        <w:t>zmluvné</w:t>
      </w:r>
      <w:r w:rsidRPr="08AE0928">
        <w:rPr>
          <w:rFonts w:ascii="Calibri" w:hAnsi="Calibri" w:cs="Cambria"/>
          <w:b/>
          <w:bCs/>
          <w:sz w:val="22"/>
          <w:szCs w:val="22"/>
        </w:rPr>
        <w:t xml:space="preserve"> obdobie</w:t>
      </w:r>
      <w:r w:rsidRPr="08AE0928">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6A48303"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8C688F">
        <w:rPr>
          <w:rFonts w:asciiTheme="minorHAnsi" w:hAnsiTheme="minorHAnsi" w:cs="Arial"/>
          <w:sz w:val="22"/>
          <w:szCs w:val="22"/>
          <w:lang w:eastAsia="sk-SK"/>
        </w:rPr>
        <w:t>v</w:t>
      </w:r>
      <w:r w:rsidR="00052426" w:rsidRPr="00AE18DF">
        <w:rPr>
          <w:rFonts w:asciiTheme="minorHAnsi" w:hAnsiTheme="minorHAnsi" w:cstheme="minorHAnsi"/>
          <w:sz w:val="22"/>
          <w:szCs w:val="22"/>
        </w:rPr>
        <w:t xml:space="preserve"> </w:t>
      </w:r>
      <w:r w:rsidR="003D63EC" w:rsidRPr="00AE18DF">
        <w:rPr>
          <w:rFonts w:asciiTheme="minorHAnsi" w:hAnsiTheme="minorHAnsi" w:cs="Arial"/>
          <w:sz w:val="22"/>
          <w:szCs w:val="22"/>
          <w:lang w:eastAsia="sk-SK"/>
        </w:rPr>
        <w:t xml:space="preserve">Rámcovej </w:t>
      </w:r>
      <w:r w:rsidR="00052426" w:rsidRPr="00AE18DF">
        <w:rPr>
          <w:rFonts w:asciiTheme="minorHAnsi" w:hAnsiTheme="minorHAnsi" w:cs="Arial"/>
          <w:sz w:val="22"/>
          <w:szCs w:val="22"/>
          <w:lang w:eastAsia="sk-SK"/>
        </w:rPr>
        <w:t>zmluv</w:t>
      </w:r>
      <w:r w:rsidR="008C688F">
        <w:rPr>
          <w:rFonts w:asciiTheme="minorHAnsi" w:hAnsiTheme="minorHAnsi" w:cs="Arial"/>
          <w:sz w:val="22"/>
          <w:szCs w:val="22"/>
          <w:lang w:eastAsia="sk-SK"/>
        </w:rPr>
        <w:t>e</w:t>
      </w:r>
      <w:r w:rsidR="00052426" w:rsidRPr="00AE18DF">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2317FD14"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E15D02">
        <w:rPr>
          <w:rFonts w:asciiTheme="minorHAnsi" w:eastAsiaTheme="minorHAnsi" w:hAnsiTheme="minorHAnsi" w:cstheme="minorHAnsi"/>
          <w:sz w:val="22"/>
          <w:szCs w:val="22"/>
          <w:lang w:eastAsia="en-US"/>
        </w:rPr>
        <w:t>......................., podľa toho, čo si odberateľ vyberie</w:t>
      </w:r>
      <w:r w:rsidR="00500FF7" w:rsidRPr="00E15D02">
        <w:rPr>
          <w:rFonts w:asciiTheme="minorHAnsi" w:eastAsiaTheme="minorHAnsi" w:hAnsiTheme="minorHAnsi" w:cstheme="minorHAnsi"/>
          <w:sz w:val="22"/>
          <w:szCs w:val="22"/>
          <w:lang w:eastAsia="en-US"/>
        </w:rPr>
        <w:t>.</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5042F490"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r w:rsidRPr="00E15D02">
          <w:rPr>
            <w:rStyle w:val="Hypertextovprepojenie"/>
            <w:rFonts w:ascii="Calibri" w:hAnsi="Calibri"/>
            <w:color w:val="auto"/>
            <w:sz w:val="22"/>
            <w:szCs w:val="22"/>
          </w:rPr>
          <w:t>xxxxxxxxxxxxxxx</w:t>
        </w:r>
      </w:hyperlink>
      <w:r w:rsidRPr="00E15D02">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33AD166C"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522659">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14DFE9EC"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 xml:space="preserve">Ak by akékoľvek ustanovenie zmluvy bolo alebo sa stalo neplatným alebo právne  nevymáhateľným, nebude to mať vplyv na platnosť alebo vymáhateľnosť ostatných ustanovení zmluvy. Zmluvné strany </w:t>
      </w:r>
      <w:r w:rsidRPr="00AE18DF">
        <w:rPr>
          <w:rFonts w:asciiTheme="minorHAnsi" w:hAnsiTheme="minorHAnsi" w:cs="Cambria"/>
          <w:sz w:val="22"/>
          <w:szCs w:val="22"/>
        </w:rPr>
        <w:lastRenderedPageBreak/>
        <w:t>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D1DC591"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686E12">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686E12">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2A314CC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052426">
        <w:rPr>
          <w:rFonts w:asciiTheme="minorHAnsi" w:hAnsiTheme="minorHAnsi" w:cs="Cambria"/>
          <w:sz w:val="22"/>
          <w:szCs w:val="22"/>
        </w:rPr>
        <w:t>2</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052426">
        <w:rPr>
          <w:rFonts w:asciiTheme="minorHAnsi" w:hAnsiTheme="minorHAnsi" w:cs="Cambria"/>
          <w:sz w:val="22"/>
          <w:szCs w:val="22"/>
        </w:rPr>
        <w:t>1</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9053A8">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2 a č.</w:t>
      </w:r>
      <w:r w:rsidR="009053A8">
        <w:rPr>
          <w:rFonts w:asciiTheme="minorHAnsi" w:eastAsiaTheme="minorHAnsi" w:hAnsiTheme="minorHAnsi" w:cstheme="minorHAnsi"/>
          <w:sz w:val="22"/>
          <w:szCs w:val="22"/>
          <w:lang w:eastAsia="en-US"/>
        </w:rPr>
        <w:t xml:space="preserve"> </w:t>
      </w:r>
      <w:r w:rsidR="006D3074">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6E8A958D" w14:textId="4167A540"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BD06878"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AE18DF"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DF5E782" w14:textId="0B443D43" w:rsidR="006D3074" w:rsidRDefault="006D3074" w:rsidP="006D3074">
      <w:pPr>
        <w:rPr>
          <w:rFonts w:asciiTheme="minorHAnsi" w:hAnsiTheme="minorHAnsi" w:cstheme="minorHAnsi"/>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Pr>
          <w:rFonts w:asciiTheme="minorHAnsi" w:hAnsiTheme="minorHAnsi" w:cs="Cambria"/>
          <w:b/>
          <w:bCs/>
          <w:color w:val="000000"/>
          <w:sz w:val="22"/>
          <w:szCs w:val="22"/>
        </w:rPr>
        <w:t>3</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w:t>
      </w:r>
      <w:r w:rsidRPr="00EE50CE">
        <w:rPr>
          <w:rFonts w:asciiTheme="minorHAnsi" w:hAnsiTheme="minorHAnsi" w:cstheme="minorHAnsi"/>
          <w:sz w:val="22"/>
          <w:szCs w:val="22"/>
        </w:rPr>
        <w:t>P</w:t>
      </w:r>
      <w:r w:rsidRPr="00060F6E">
        <w:rPr>
          <w:rFonts w:asciiTheme="minorHAnsi" w:hAnsiTheme="minorHAnsi" w:cstheme="minorHAnsi"/>
          <w:sz w:val="22"/>
          <w:szCs w:val="22"/>
        </w:rPr>
        <w:t>ostup</w:t>
      </w:r>
      <w:r w:rsidRPr="00EE50CE">
        <w:rPr>
          <w:rFonts w:asciiTheme="minorHAnsi" w:hAnsiTheme="minorHAnsi" w:cstheme="minorHAnsi"/>
          <w:sz w:val="22"/>
          <w:szCs w:val="22"/>
        </w:rPr>
        <w:t xml:space="preserve"> </w:t>
      </w:r>
      <w:r w:rsidRPr="00060F6E">
        <w:rPr>
          <w:rFonts w:asciiTheme="minorHAnsi" w:hAnsiTheme="minorHAnsi" w:cstheme="minorHAnsi"/>
          <w:sz w:val="22"/>
          <w:szCs w:val="22"/>
        </w:rPr>
        <w:t>pri stanovení ceny za dodávku elektriny vrátane odchýlky</w:t>
      </w:r>
    </w:p>
    <w:p w14:paraId="709FB1DC" w14:textId="77777777" w:rsidR="006A3D2E" w:rsidRDefault="006A3D2E" w:rsidP="006D3074">
      <w:pPr>
        <w:rPr>
          <w:rFonts w:asciiTheme="minorHAnsi" w:hAnsiTheme="minorHAnsi" w:cstheme="minorHAnsi"/>
          <w:sz w:val="22"/>
          <w:szCs w:val="22"/>
        </w:rPr>
      </w:pPr>
    </w:p>
    <w:p w14:paraId="52D345DB" w14:textId="77777777" w:rsidR="003E2D8F" w:rsidRPr="0017087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Pr>
          <w:rFonts w:ascii="Calibri" w:hAnsi="Calibri" w:cs="Cambria"/>
          <w:color w:val="000000"/>
          <w:sz w:val="22"/>
          <w:szCs w:val="22"/>
        </w:rPr>
        <w:t>Výkladové pravidlo</w:t>
      </w:r>
    </w:p>
    <w:p w14:paraId="04FCB5E1" w14:textId="77777777" w:rsidR="003E2D8F" w:rsidRDefault="003E2D8F" w:rsidP="003E2D8F">
      <w:pPr>
        <w:pStyle w:val="Odsekzoznamu"/>
        <w:autoSpaceDE w:val="0"/>
        <w:autoSpaceDN w:val="0"/>
        <w:adjustRightInd w:val="0"/>
        <w:ind w:left="1418"/>
        <w:jc w:val="both"/>
        <w:rPr>
          <w:rFonts w:ascii="Calibri" w:hAnsi="Calibri" w:cs="Cambria"/>
          <w:color w:val="000000"/>
          <w:sz w:val="22"/>
          <w:szCs w:val="22"/>
        </w:rPr>
      </w:pPr>
    </w:p>
    <w:p w14:paraId="480EB892" w14:textId="2C8A2CC1" w:rsidR="00203371" w:rsidRPr="00B974E7"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170871">
        <w:rPr>
          <w:rFonts w:asciiTheme="minorHAnsi" w:hAnsiTheme="minorHAnsi" w:cstheme="minorHAnsi"/>
          <w:color w:val="000000"/>
          <w:sz w:val="22"/>
          <w:szCs w:val="22"/>
        </w:rPr>
        <w:t xml:space="preserve">Všetky </w:t>
      </w:r>
      <w:r w:rsidR="00720EF4" w:rsidRPr="00170871">
        <w:rPr>
          <w:rFonts w:asciiTheme="minorHAnsi" w:hAnsiTheme="minorHAnsi" w:cstheme="minorHAnsi"/>
          <w:sz w:val="22"/>
          <w:szCs w:val="22"/>
        </w:rPr>
        <w:t xml:space="preserve">slová/slovné spojenia </w:t>
      </w:r>
      <w:r w:rsidR="00003626">
        <w:rPr>
          <w:rFonts w:asciiTheme="minorHAnsi" w:hAnsiTheme="minorHAnsi" w:cstheme="minorHAnsi"/>
          <w:sz w:val="22"/>
          <w:szCs w:val="22"/>
        </w:rPr>
        <w:t>definované</w:t>
      </w:r>
      <w:r w:rsidR="00B974E7" w:rsidRPr="00170871">
        <w:rPr>
          <w:rFonts w:asciiTheme="minorHAnsi" w:hAnsiTheme="minorHAnsi" w:cstheme="minorHAnsi"/>
          <w:color w:val="000000"/>
          <w:sz w:val="22"/>
          <w:szCs w:val="22"/>
        </w:rPr>
        <w:t xml:space="preserve"> v Rámcovej zmluve </w:t>
      </w:r>
      <w:r w:rsidR="00B974E7" w:rsidRPr="00170871">
        <w:rPr>
          <w:rFonts w:asciiTheme="minorHAnsi" w:hAnsiTheme="minorHAnsi" w:cstheme="minorHAnsi"/>
          <w:sz w:val="22"/>
          <w:szCs w:val="22"/>
        </w:rPr>
        <w:t>xxxx/2023/ODDE o združenej dodávke elektriny</w:t>
      </w:r>
      <w:r w:rsidR="00DB4038">
        <w:rPr>
          <w:rFonts w:asciiTheme="minorHAnsi" w:hAnsiTheme="minorHAnsi" w:cstheme="minorHAnsi"/>
          <w:sz w:val="22"/>
          <w:szCs w:val="22"/>
        </w:rPr>
        <w:t xml:space="preserve"> sa </w:t>
      </w:r>
      <w:r w:rsidR="005A221D">
        <w:rPr>
          <w:rFonts w:asciiTheme="minorHAnsi" w:hAnsiTheme="minorHAnsi" w:cstheme="minorHAnsi"/>
          <w:sz w:val="22"/>
          <w:szCs w:val="22"/>
        </w:rPr>
        <w:t>v</w:t>
      </w:r>
      <w:r w:rsidR="008C26A2">
        <w:rPr>
          <w:rFonts w:asciiTheme="minorHAnsi" w:hAnsiTheme="minorHAnsi" w:cstheme="minorHAnsi"/>
          <w:sz w:val="22"/>
          <w:szCs w:val="22"/>
        </w:rPr>
        <w:t> </w:t>
      </w:r>
      <w:r w:rsidR="005A221D">
        <w:rPr>
          <w:rFonts w:asciiTheme="minorHAnsi" w:hAnsiTheme="minorHAnsi" w:cstheme="minorHAnsi"/>
          <w:sz w:val="22"/>
          <w:szCs w:val="22"/>
        </w:rPr>
        <w:t>rovnakom</w:t>
      </w:r>
      <w:r w:rsidR="008C26A2">
        <w:rPr>
          <w:rFonts w:asciiTheme="minorHAnsi" w:hAnsiTheme="minorHAnsi" w:cstheme="minorHAnsi"/>
          <w:sz w:val="22"/>
          <w:szCs w:val="22"/>
        </w:rPr>
        <w:t xml:space="preserve"> význame</w:t>
      </w:r>
      <w:r w:rsidR="005A221D">
        <w:rPr>
          <w:rFonts w:asciiTheme="minorHAnsi" w:hAnsiTheme="minorHAnsi" w:cstheme="minorHAnsi"/>
          <w:sz w:val="22"/>
          <w:szCs w:val="22"/>
        </w:rPr>
        <w:t xml:space="preserve"> </w:t>
      </w:r>
      <w:r w:rsidR="002112EA">
        <w:rPr>
          <w:rFonts w:asciiTheme="minorHAnsi" w:hAnsiTheme="minorHAnsi" w:cstheme="minorHAnsi"/>
          <w:sz w:val="22"/>
          <w:szCs w:val="22"/>
        </w:rPr>
        <w:t xml:space="preserve">používajú </w:t>
      </w:r>
      <w:r w:rsidR="005A221D">
        <w:rPr>
          <w:rFonts w:asciiTheme="minorHAnsi" w:hAnsiTheme="minorHAnsi" w:cstheme="minorHAnsi"/>
          <w:sz w:val="22"/>
          <w:szCs w:val="22"/>
        </w:rPr>
        <w:t>aj v tejto prílohe č. 3.</w:t>
      </w:r>
      <w:r w:rsidR="001944B2">
        <w:rPr>
          <w:rFonts w:asciiTheme="minorHAnsi" w:hAnsiTheme="minorHAnsi" w:cstheme="minorHAnsi"/>
          <w:sz w:val="22"/>
          <w:szCs w:val="22"/>
        </w:rPr>
        <w:t xml:space="preserve"> </w:t>
      </w:r>
    </w:p>
    <w:p w14:paraId="69CDB2B4" w14:textId="77777777" w:rsidR="006A3D2E" w:rsidRDefault="006A3D2E" w:rsidP="006D3074">
      <w:pPr>
        <w:rPr>
          <w:rFonts w:asciiTheme="minorHAnsi" w:hAnsiTheme="minorHAnsi" w:cstheme="minorHAnsi"/>
          <w:sz w:val="22"/>
          <w:szCs w:val="22"/>
        </w:rPr>
      </w:pPr>
    </w:p>
    <w:p w14:paraId="7E4582D5" w14:textId="3995606E" w:rsidR="006A3D2E" w:rsidRPr="006A3D2E"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A04BF7">
        <w:rPr>
          <w:rFonts w:ascii="Calibri" w:hAnsi="Calibri" w:cs="Cambria"/>
          <w:color w:val="000000"/>
          <w:sz w:val="22"/>
          <w:szCs w:val="22"/>
        </w:rPr>
        <w:t xml:space="preserve">Cena za dodávku elektriny </w:t>
      </w:r>
    </w:p>
    <w:p w14:paraId="54F87854" w14:textId="77777777" w:rsidR="006A3D2E" w:rsidRDefault="006A3D2E" w:rsidP="006D3074">
      <w:pPr>
        <w:rPr>
          <w:rFonts w:asciiTheme="minorHAnsi" w:hAnsiTheme="minorHAnsi" w:cstheme="minorHAnsi"/>
          <w:sz w:val="22"/>
          <w:szCs w:val="22"/>
        </w:rPr>
      </w:pPr>
    </w:p>
    <w:p w14:paraId="1C1154E9" w14:textId="70AB8349" w:rsidR="006A3D2E" w:rsidRPr="00A04BF7" w:rsidRDefault="00305D64" w:rsidP="00170871">
      <w:pPr>
        <w:autoSpaceDE w:val="0"/>
        <w:autoSpaceDN w:val="0"/>
        <w:adjustRightInd w:val="0"/>
        <w:ind w:firstLine="709"/>
        <w:jc w:val="both"/>
        <w:rPr>
          <w:rFonts w:asciiTheme="minorHAnsi" w:hAnsiTheme="minorHAnsi" w:cstheme="minorHAnsi"/>
          <w:iCs/>
          <w:sz w:val="22"/>
          <w:szCs w:val="22"/>
          <w:lang w:eastAsia="de-DE"/>
        </w:rPr>
      </w:pPr>
      <w:r>
        <w:rPr>
          <w:rFonts w:asciiTheme="minorHAnsi" w:hAnsiTheme="minorHAnsi" w:cstheme="minorHAnsi"/>
          <w:iCs/>
          <w:sz w:val="22"/>
          <w:szCs w:val="22"/>
          <w:lang w:eastAsia="de-DE"/>
        </w:rPr>
        <w:t>2</w:t>
      </w:r>
      <w:r w:rsidR="0074193A">
        <w:rPr>
          <w:rFonts w:asciiTheme="minorHAnsi" w:hAnsiTheme="minorHAnsi" w:cstheme="minorHAnsi"/>
          <w:iCs/>
          <w:sz w:val="22"/>
          <w:szCs w:val="22"/>
          <w:lang w:eastAsia="de-DE"/>
        </w:rPr>
        <w:t>.1</w:t>
      </w:r>
      <w:r w:rsidR="00676A21">
        <w:rPr>
          <w:rFonts w:asciiTheme="minorHAnsi" w:hAnsiTheme="minorHAnsi" w:cstheme="minorHAnsi"/>
          <w:iCs/>
          <w:sz w:val="22"/>
          <w:szCs w:val="22"/>
          <w:lang w:eastAsia="de-DE"/>
        </w:rPr>
        <w:tab/>
      </w:r>
      <w:r w:rsidR="006A3D2E" w:rsidRPr="00A04BF7">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r w:rsidRPr="00A04BF7">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A04BF7" w:rsidRDefault="006A3D2E" w:rsidP="006A3D2E">
      <w:pPr>
        <w:autoSpaceDE w:val="0"/>
        <w:autoSpaceDN w:val="0"/>
        <w:adjustRightInd w:val="0"/>
        <w:ind w:left="708"/>
        <w:jc w:val="both"/>
        <w:rPr>
          <w:rFonts w:asciiTheme="minorHAnsi" w:hAnsiTheme="minorHAnsi" w:cs="Cambria"/>
          <w:sz w:val="22"/>
          <w:szCs w:val="22"/>
          <w:highlight w:val="yellow"/>
        </w:rPr>
      </w:pPr>
    </w:p>
    <w:p w14:paraId="43CFF5C4" w14:textId="72615535" w:rsidR="006A3D2E" w:rsidRDefault="006A3D2E" w:rsidP="008C688F">
      <w:pPr>
        <w:autoSpaceDE w:val="0"/>
        <w:autoSpaceDN w:val="0"/>
        <w:adjustRightInd w:val="0"/>
        <w:ind w:left="708"/>
        <w:jc w:val="both"/>
        <w:rPr>
          <w:rFonts w:asciiTheme="minorHAnsi" w:hAnsiTheme="minorHAnsi" w:cs="Cambria"/>
          <w:sz w:val="22"/>
          <w:szCs w:val="22"/>
        </w:rPr>
      </w:pPr>
      <w:r w:rsidRPr="00A04BF7">
        <w:rPr>
          <w:rFonts w:asciiTheme="minorHAnsi" w:hAnsiTheme="minorHAnsi" w:cs="Cambria"/>
          <w:sz w:val="22"/>
          <w:szCs w:val="22"/>
        </w:rPr>
        <w:t>Hodnota aditívneho koeficientu K b</w:t>
      </w:r>
      <w:r w:rsidR="00195C2C">
        <w:rPr>
          <w:rFonts w:asciiTheme="minorHAnsi" w:hAnsiTheme="minorHAnsi" w:cs="Cambria"/>
          <w:sz w:val="22"/>
          <w:szCs w:val="22"/>
        </w:rPr>
        <w:t>ude</w:t>
      </w:r>
      <w:r w:rsidRPr="00A04BF7">
        <w:rPr>
          <w:rFonts w:asciiTheme="minorHAnsi" w:hAnsiTheme="minorHAnsi" w:cs="Cambria"/>
          <w:sz w:val="22"/>
          <w:szCs w:val="22"/>
        </w:rPr>
        <w:t xml:space="preserve"> určená ako výsledok verejného obstarávania vo výške</w:t>
      </w:r>
      <w:r w:rsidRPr="00A04BF7">
        <w:t xml:space="preserve"> </w:t>
      </w:r>
      <w:r w:rsidR="00012322" w:rsidRPr="00E15D02">
        <w:rPr>
          <w:rFonts w:asciiTheme="minorHAnsi" w:hAnsiTheme="minorHAnsi" w:cs="Cambria"/>
          <w:b/>
          <w:bCs/>
          <w:sz w:val="22"/>
          <w:szCs w:val="22"/>
        </w:rPr>
        <w:t>00</w:t>
      </w:r>
      <w:r w:rsidR="004949E4" w:rsidRPr="00E15D02">
        <w:rPr>
          <w:rFonts w:asciiTheme="minorHAnsi" w:hAnsiTheme="minorHAnsi" w:cs="Cambria"/>
          <w:b/>
          <w:bCs/>
          <w:sz w:val="22"/>
          <w:szCs w:val="22"/>
        </w:rPr>
        <w:t>,00</w:t>
      </w:r>
      <w:r w:rsidRPr="00A04BF7">
        <w:rPr>
          <w:rFonts w:asciiTheme="minorHAnsi" w:hAnsiTheme="minorHAnsi" w:cs="Cambria"/>
          <w:b/>
          <w:bCs/>
          <w:sz w:val="22"/>
          <w:szCs w:val="22"/>
        </w:rPr>
        <w:t xml:space="preserve"> EUR bez DPH</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1 MWh</w:t>
      </w:r>
      <w:r w:rsidRPr="00A04BF7">
        <w:rPr>
          <w:rFonts w:asciiTheme="minorHAnsi" w:hAnsiTheme="minorHAnsi" w:cs="Cambria"/>
          <w:sz w:val="22"/>
          <w:szCs w:val="22"/>
        </w:rPr>
        <w:t>, na základe vyhodnotenia ponúk z hľadiska plnenia kritéria a dodávateľ sa v</w:t>
      </w:r>
      <w:r w:rsidR="008152E2">
        <w:rPr>
          <w:rFonts w:asciiTheme="minorHAnsi" w:hAnsiTheme="minorHAnsi" w:cs="Cambria"/>
          <w:sz w:val="22"/>
          <w:szCs w:val="22"/>
        </w:rPr>
        <w:t xml:space="preserve">  </w:t>
      </w:r>
      <w:r w:rsidRPr="00A04BF7">
        <w:rPr>
          <w:rFonts w:asciiTheme="minorHAnsi" w:hAnsiTheme="minorHAnsi" w:cs="Cambria"/>
          <w:sz w:val="22"/>
          <w:szCs w:val="22"/>
        </w:rPr>
        <w:t>tomto</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procese</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stal </w:t>
      </w:r>
      <w:r w:rsidR="008152E2">
        <w:rPr>
          <w:rFonts w:asciiTheme="minorHAnsi" w:hAnsiTheme="minorHAnsi" w:cs="Cambria"/>
          <w:sz w:val="22"/>
          <w:szCs w:val="22"/>
        </w:rPr>
        <w:t xml:space="preserve"> </w:t>
      </w:r>
      <w:r w:rsidRPr="00A04BF7">
        <w:rPr>
          <w:rFonts w:asciiTheme="minorHAnsi" w:hAnsiTheme="minorHAnsi" w:cs="Cambria"/>
          <w:sz w:val="22"/>
          <w:szCs w:val="22"/>
        </w:rPr>
        <w:t>úspešným uchádzačom.</w:t>
      </w:r>
      <w:r w:rsidR="004D1AC4">
        <w:rPr>
          <w:rFonts w:asciiTheme="minorHAnsi" w:hAnsiTheme="minorHAnsi" w:cs="Cambria"/>
          <w:sz w:val="22"/>
          <w:szCs w:val="22"/>
        </w:rPr>
        <w:t xml:space="preserve"> </w:t>
      </w:r>
      <w:r w:rsidR="004D1AC4">
        <w:rPr>
          <w:rFonts w:asciiTheme="minorHAnsi" w:hAnsiTheme="minorHAnsi" w:cstheme="minorHAnsi"/>
          <w:iCs/>
          <w:sz w:val="22"/>
          <w:szCs w:val="22"/>
          <w:lang w:eastAsia="de-DE"/>
        </w:rPr>
        <w:t>N</w:t>
      </w:r>
      <w:r w:rsidR="004D1AC4" w:rsidRPr="00EE50CE">
        <w:rPr>
          <w:rFonts w:asciiTheme="minorHAnsi" w:hAnsiTheme="minorHAnsi" w:cstheme="minorHAnsi"/>
          <w:sz w:val="22"/>
          <w:szCs w:val="22"/>
        </w:rPr>
        <w:t>a</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účely</w:t>
      </w:r>
      <w:r w:rsidR="008152E2">
        <w:rPr>
          <w:rFonts w:asciiTheme="minorHAnsi" w:hAnsiTheme="minorHAnsi" w:cstheme="minorHAnsi"/>
          <w:sz w:val="22"/>
          <w:szCs w:val="22"/>
        </w:rPr>
        <w:t xml:space="preserve"> </w:t>
      </w:r>
      <w:r w:rsidR="008C688F">
        <w:rPr>
          <w:rFonts w:asciiTheme="minorHAnsi" w:hAnsiTheme="minorHAnsi" w:cstheme="minorHAnsi"/>
          <w:sz w:val="22"/>
          <w:szCs w:val="22"/>
        </w:rPr>
        <w:t xml:space="preserve">Rámcovej </w:t>
      </w:r>
      <w:r w:rsidR="004D1AC4" w:rsidRPr="00EE50CE">
        <w:rPr>
          <w:rFonts w:asciiTheme="minorHAnsi" w:hAnsiTheme="minorHAnsi" w:cstheme="minorHAnsi"/>
          <w:sz w:val="22"/>
          <w:szCs w:val="22"/>
        </w:rPr>
        <w:t>zmluvy sa pod</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aditívnym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koeficientom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 rozumie obchodná prirážka dodávateľa </w:t>
      </w:r>
      <w:r w:rsidR="004D1AC4" w:rsidRPr="0045390D">
        <w:rPr>
          <w:rFonts w:asciiTheme="minorHAnsi" w:hAnsiTheme="minorHAnsi" w:cstheme="minorHAnsi"/>
          <w:sz w:val="22"/>
          <w:szCs w:val="22"/>
        </w:rPr>
        <w:t>určená na pokrytie</w:t>
      </w:r>
      <w:r w:rsidR="0045390D">
        <w:rPr>
          <w:rFonts w:asciiTheme="minorHAnsi" w:hAnsiTheme="minorHAnsi" w:cstheme="minorHAnsi"/>
          <w:sz w:val="22"/>
          <w:szCs w:val="22"/>
        </w:rPr>
        <w:t xml:space="preserve"> </w:t>
      </w:r>
      <w:r w:rsidR="0045390D" w:rsidRPr="00EE50CE">
        <w:rPr>
          <w:rFonts w:asciiTheme="minorHAnsi" w:hAnsiTheme="minorHAnsi" w:cstheme="minorHAnsi"/>
          <w:sz w:val="22"/>
          <w:szCs w:val="22"/>
        </w:rPr>
        <w:t>všetkých jeho</w:t>
      </w:r>
      <w:r w:rsidR="004D1AC4" w:rsidRPr="0045390D">
        <w:rPr>
          <w:rFonts w:asciiTheme="minorHAnsi" w:hAnsiTheme="minorHAnsi" w:cstheme="minorHAnsi"/>
          <w:sz w:val="22"/>
          <w:szCs w:val="22"/>
        </w:rPr>
        <w:t xml:space="preserve"> nákladov </w:t>
      </w:r>
      <w:r w:rsidR="0045390D" w:rsidRPr="00EE50CE">
        <w:rPr>
          <w:rFonts w:asciiTheme="minorHAnsi" w:hAnsiTheme="minorHAnsi" w:cstheme="minorHAnsi"/>
          <w:sz w:val="22"/>
          <w:szCs w:val="22"/>
        </w:rPr>
        <w:t xml:space="preserve">na dodávku elektriny podľa tejto </w:t>
      </w:r>
      <w:r w:rsidR="008C688F">
        <w:rPr>
          <w:rFonts w:asciiTheme="minorHAnsi" w:hAnsiTheme="minorHAnsi" w:cstheme="minorHAnsi"/>
          <w:sz w:val="22"/>
          <w:szCs w:val="22"/>
        </w:rPr>
        <w:t xml:space="preserve">Rámcovej </w:t>
      </w:r>
      <w:r w:rsidR="0045390D" w:rsidRPr="00EE50CE">
        <w:rPr>
          <w:rFonts w:asciiTheme="minorHAnsi" w:hAnsiTheme="minorHAnsi" w:cstheme="minorHAnsi"/>
          <w:sz w:val="22"/>
          <w:szCs w:val="22"/>
        </w:rPr>
        <w:t>zmluvy</w:t>
      </w:r>
      <w:r w:rsidR="004D1AC4" w:rsidRPr="00EE50CE">
        <w:rPr>
          <w:rFonts w:asciiTheme="minorHAnsi" w:hAnsiTheme="minorHAnsi" w:cstheme="minorHAnsi"/>
          <w:sz w:val="22"/>
          <w:szCs w:val="22"/>
        </w:rPr>
        <w:t xml:space="preserve">. </w:t>
      </w:r>
      <w:r w:rsidRPr="00A04BF7">
        <w:rPr>
          <w:rFonts w:asciiTheme="minorHAnsi" w:hAnsiTheme="minorHAnsi" w:cs="Cambria"/>
          <w:sz w:val="22"/>
          <w:szCs w:val="22"/>
        </w:rPr>
        <w:t>Všade, kde je v </w:t>
      </w:r>
      <w:r w:rsidR="005A6039">
        <w:rPr>
          <w:rFonts w:asciiTheme="minorHAnsi" w:hAnsiTheme="minorHAnsi" w:cs="Cambria"/>
          <w:sz w:val="22"/>
          <w:szCs w:val="22"/>
        </w:rPr>
        <w:t xml:space="preserve">Rámcovej </w:t>
      </w:r>
      <w:r w:rsidRPr="00A04BF7">
        <w:rPr>
          <w:rFonts w:asciiTheme="minorHAnsi" w:hAnsiTheme="minorHAnsi" w:cs="Cambria"/>
          <w:sz w:val="22"/>
          <w:szCs w:val="22"/>
        </w:rPr>
        <w:t>zmluve uvedené K, vrátane</w:t>
      </w:r>
      <w:r w:rsidR="0074193A">
        <w:rPr>
          <w:rFonts w:asciiTheme="minorHAnsi" w:hAnsiTheme="minorHAnsi" w:cs="Cambria"/>
          <w:sz w:val="22"/>
          <w:szCs w:val="22"/>
        </w:rPr>
        <w:t xml:space="preserve"> </w:t>
      </w:r>
      <w:r w:rsidR="008C688F">
        <w:rPr>
          <w:rFonts w:asciiTheme="minorHAnsi" w:hAnsiTheme="minorHAnsi" w:cs="Cambria"/>
          <w:sz w:val="22"/>
          <w:szCs w:val="22"/>
        </w:rPr>
        <w:t>bodu</w:t>
      </w:r>
      <w:r w:rsidR="0074193A">
        <w:rPr>
          <w:rFonts w:asciiTheme="minorHAnsi" w:hAnsiTheme="minorHAnsi" w:cs="Cambria"/>
          <w:sz w:val="22"/>
          <w:szCs w:val="22"/>
        </w:rPr>
        <w:t xml:space="preserve"> 6.2</w:t>
      </w:r>
      <w:r w:rsidRPr="00A04BF7">
        <w:rPr>
          <w:rFonts w:asciiTheme="minorHAnsi" w:hAnsiTheme="minorHAnsi" w:cs="Cambria"/>
          <w:sz w:val="22"/>
          <w:szCs w:val="22"/>
        </w:rPr>
        <w:t xml:space="preserve"> </w:t>
      </w:r>
      <w:r w:rsidR="008C688F">
        <w:rPr>
          <w:rFonts w:asciiTheme="minorHAnsi" w:hAnsiTheme="minorHAnsi" w:cs="Cambria"/>
          <w:sz w:val="22"/>
          <w:szCs w:val="22"/>
        </w:rPr>
        <w:t>písm.</w:t>
      </w:r>
      <w:r w:rsidRPr="00A04BF7">
        <w:rPr>
          <w:rFonts w:asciiTheme="minorHAnsi" w:hAnsiTheme="minorHAnsi" w:cs="Cambria"/>
          <w:sz w:val="22"/>
          <w:szCs w:val="22"/>
        </w:rPr>
        <w:t xml:space="preserve"> b) </w:t>
      </w:r>
      <w:r w:rsidR="0046314B">
        <w:rPr>
          <w:rFonts w:asciiTheme="minorHAnsi" w:hAnsiTheme="minorHAnsi" w:cs="Cambria"/>
          <w:sz w:val="22"/>
          <w:szCs w:val="22"/>
        </w:rPr>
        <w:t xml:space="preserve">Rámcovej zmluvy </w:t>
      </w:r>
      <w:r w:rsidRPr="00A04BF7">
        <w:rPr>
          <w:rFonts w:asciiTheme="minorHAnsi" w:hAnsiTheme="minorHAnsi" w:cs="Cambria"/>
          <w:sz w:val="22"/>
          <w:szCs w:val="22"/>
        </w:rPr>
        <w:t xml:space="preserve">sa rozumie </w:t>
      </w:r>
      <w:r w:rsidR="0045390D">
        <w:rPr>
          <w:rFonts w:asciiTheme="minorHAnsi" w:hAnsiTheme="minorHAnsi" w:cs="Cambria"/>
          <w:sz w:val="22"/>
          <w:szCs w:val="22"/>
        </w:rPr>
        <w:t>hod</w:t>
      </w:r>
      <w:r w:rsidR="0045390D" w:rsidRPr="00EE50CE">
        <w:rPr>
          <w:rFonts w:asciiTheme="minorHAnsi" w:hAnsiTheme="minorHAnsi" w:cs="Cambria"/>
          <w:sz w:val="22"/>
          <w:szCs w:val="22"/>
        </w:rPr>
        <w:t>nota aditívneho koeficientu</w:t>
      </w:r>
      <w:r w:rsidRPr="00A04BF7">
        <w:rPr>
          <w:rFonts w:asciiTheme="minorHAnsi" w:hAnsiTheme="minorHAnsi" w:cs="Cambria"/>
          <w:sz w:val="22"/>
          <w:szCs w:val="22"/>
        </w:rPr>
        <w:t xml:space="preserve"> vo výške určenej verejným obstarávaním podľa </w:t>
      </w:r>
      <w:r w:rsidR="007F4CEF">
        <w:rPr>
          <w:rFonts w:asciiTheme="minorHAnsi" w:hAnsiTheme="minorHAnsi" w:cs="Cambria"/>
          <w:sz w:val="22"/>
          <w:szCs w:val="22"/>
        </w:rPr>
        <w:t>tohto bodu</w:t>
      </w:r>
      <w:r w:rsidRPr="00A04BF7">
        <w:rPr>
          <w:rFonts w:asciiTheme="minorHAnsi" w:hAnsiTheme="minorHAnsi" w:cs="Cambria"/>
          <w:sz w:val="22"/>
          <w:szCs w:val="22"/>
        </w:rPr>
        <w:t>.</w:t>
      </w:r>
    </w:p>
    <w:p w14:paraId="74D7DEDA" w14:textId="77777777" w:rsidR="0045390D" w:rsidRDefault="0045390D" w:rsidP="006A3D2E">
      <w:pPr>
        <w:autoSpaceDE w:val="0"/>
        <w:autoSpaceDN w:val="0"/>
        <w:adjustRightInd w:val="0"/>
        <w:ind w:left="708"/>
        <w:jc w:val="both"/>
        <w:rPr>
          <w:rFonts w:asciiTheme="minorHAnsi" w:hAnsiTheme="minorHAnsi" w:cs="Cambria"/>
          <w:sz w:val="22"/>
          <w:szCs w:val="22"/>
        </w:rPr>
      </w:pPr>
    </w:p>
    <w:p w14:paraId="1A63C0E6" w14:textId="09913659" w:rsidR="006A3D2E" w:rsidRPr="00EE50CE" w:rsidRDefault="0074193A" w:rsidP="006A3D2E">
      <w:pPr>
        <w:autoSpaceDE w:val="0"/>
        <w:autoSpaceDN w:val="0"/>
        <w:adjustRightInd w:val="0"/>
        <w:ind w:left="708"/>
        <w:jc w:val="both"/>
        <w:rPr>
          <w:rFonts w:asciiTheme="minorHAnsi" w:hAnsiTheme="minorHAnsi" w:cstheme="minorHAnsi"/>
          <w:iCs/>
          <w:sz w:val="22"/>
          <w:szCs w:val="22"/>
          <w:lang w:eastAsia="de-DE"/>
        </w:rPr>
      </w:pPr>
      <w:r>
        <w:rPr>
          <w:rFonts w:asciiTheme="minorHAnsi" w:hAnsiTheme="minorHAnsi" w:cstheme="minorHAnsi"/>
          <w:sz w:val="22"/>
          <w:szCs w:val="22"/>
        </w:rPr>
        <w:t>P</w:t>
      </w:r>
      <w:r w:rsidR="006A3D2E" w:rsidRPr="00EE50CE">
        <w:rPr>
          <w:rFonts w:asciiTheme="minorHAnsi" w:hAnsiTheme="minorHAnsi" w:cstheme="minorHAnsi"/>
          <w:iCs/>
          <w:sz w:val="22"/>
          <w:szCs w:val="22"/>
          <w:lang w:eastAsia="de-DE"/>
        </w:rPr>
        <w:t>riemern</w:t>
      </w:r>
      <w:r>
        <w:rPr>
          <w:rFonts w:asciiTheme="minorHAnsi" w:hAnsiTheme="minorHAnsi" w:cstheme="minorHAnsi"/>
          <w:iCs/>
          <w:sz w:val="22"/>
          <w:szCs w:val="22"/>
          <w:lang w:eastAsia="de-DE"/>
        </w:rPr>
        <w:t xml:space="preserve">á </w:t>
      </w:r>
      <w:r w:rsidR="006A3D2E" w:rsidRPr="00EE50CE">
        <w:rPr>
          <w:rFonts w:asciiTheme="minorHAnsi" w:hAnsiTheme="minorHAnsi" w:cstheme="minorHAnsi"/>
          <w:iCs/>
          <w:sz w:val="22"/>
          <w:szCs w:val="22"/>
          <w:lang w:eastAsia="de-DE"/>
        </w:rPr>
        <w:t>vážen</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spotov</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cen</w:t>
      </w:r>
      <w:r>
        <w:rPr>
          <w:rFonts w:asciiTheme="minorHAnsi" w:hAnsiTheme="minorHAnsi" w:cstheme="minorHAnsi"/>
          <w:iCs/>
          <w:sz w:val="22"/>
          <w:szCs w:val="22"/>
          <w:lang w:eastAsia="de-DE"/>
        </w:rPr>
        <w:t>a</w:t>
      </w:r>
      <w:r w:rsidR="004D1AC4">
        <w:rPr>
          <w:rFonts w:asciiTheme="minorHAnsi" w:hAnsiTheme="minorHAnsi" w:cstheme="minorHAnsi"/>
          <w:iCs/>
          <w:sz w:val="22"/>
          <w:szCs w:val="22"/>
          <w:lang w:eastAsia="de-DE"/>
        </w:rPr>
        <w:t xml:space="preserve"> je cena elektriny,</w:t>
      </w:r>
      <w:r w:rsidR="006A3D2E" w:rsidRPr="00EE50CE">
        <w:rPr>
          <w:rFonts w:asciiTheme="minorHAnsi" w:hAnsiTheme="minorHAnsi" w:cstheme="minorHAnsi"/>
          <w:iCs/>
          <w:sz w:val="22"/>
          <w:szCs w:val="22"/>
          <w:lang w:eastAsia="de-DE"/>
        </w:rPr>
        <w:t xml:space="preserve"> ktorá je v danej hodine ocenená hodinovou cenou elektriny na dennom trhu SR organizovanom spoločnosťou OKTE, a.s. Táto cena je pravidelne zverejňovaná na internetových stránkach OKTE</w:t>
      </w:r>
      <w:r w:rsidR="00AA5F88">
        <w:rPr>
          <w:rFonts w:asciiTheme="minorHAnsi" w:hAnsiTheme="minorHAnsi" w:cstheme="minorHAnsi"/>
          <w:iCs/>
          <w:sz w:val="22"/>
          <w:szCs w:val="22"/>
          <w:lang w:eastAsia="de-DE"/>
        </w:rPr>
        <w:t>,</w:t>
      </w:r>
      <w:r w:rsidR="006A3D2E" w:rsidRPr="00EE50CE">
        <w:rPr>
          <w:rFonts w:asciiTheme="minorHAnsi" w:hAnsiTheme="minorHAnsi" w:cstheme="minorHAnsi"/>
          <w:iCs/>
          <w:sz w:val="22"/>
          <w:szCs w:val="22"/>
          <w:lang w:eastAsia="de-DE"/>
        </w:rPr>
        <w:t xml:space="preserve"> a.s.,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A04BF7" w:rsidRDefault="006A3D2E" w:rsidP="006A3D2E">
      <w:pPr>
        <w:autoSpaceDE w:val="0"/>
        <w:autoSpaceDN w:val="0"/>
        <w:adjustRightInd w:val="0"/>
        <w:ind w:left="708"/>
        <w:jc w:val="both"/>
        <w:rPr>
          <w:rFonts w:asciiTheme="minorHAnsi" w:hAnsiTheme="minorHAnsi" w:cs="Cambria"/>
          <w:sz w:val="22"/>
          <w:szCs w:val="22"/>
        </w:rPr>
      </w:pPr>
    </w:p>
    <w:p w14:paraId="53D8B6B0" w14:textId="1B0EC6C5" w:rsidR="002119B5" w:rsidRDefault="005658F0" w:rsidP="00170871">
      <w:pPr>
        <w:ind w:left="709"/>
        <w:jc w:val="both"/>
        <w:rPr>
          <w:rFonts w:asciiTheme="minorHAnsi" w:hAnsiTheme="minorHAnsi" w:cs="Cambria"/>
          <w:sz w:val="22"/>
          <w:szCs w:val="22"/>
        </w:rPr>
      </w:pPr>
      <w:r>
        <w:rPr>
          <w:rFonts w:asciiTheme="minorHAnsi" w:hAnsiTheme="minorHAnsi" w:cs="Cambria"/>
          <w:sz w:val="22"/>
          <w:szCs w:val="22"/>
        </w:rPr>
        <w:t>2</w:t>
      </w:r>
      <w:r w:rsidR="002119B5">
        <w:rPr>
          <w:rFonts w:asciiTheme="minorHAnsi" w:hAnsiTheme="minorHAnsi" w:cs="Cambria"/>
          <w:sz w:val="22"/>
          <w:szCs w:val="22"/>
        </w:rPr>
        <w:t>.2</w:t>
      </w:r>
      <w:r w:rsidR="003812C0">
        <w:rPr>
          <w:rFonts w:asciiTheme="minorHAnsi" w:hAnsiTheme="minorHAnsi" w:cs="Cambria"/>
          <w:sz w:val="22"/>
          <w:szCs w:val="22"/>
        </w:rPr>
        <w:tab/>
      </w:r>
      <w:r w:rsidR="002119B5">
        <w:rPr>
          <w:rFonts w:asciiTheme="minorHAnsi" w:hAnsiTheme="minorHAnsi" w:cs="Cambria"/>
          <w:sz w:val="22"/>
          <w:szCs w:val="22"/>
        </w:rPr>
        <w:t>Zmluvné strany sa dohodli, že cena za dodávku elektriny dohodnutá podľa </w:t>
      </w:r>
      <w:r w:rsidR="00676A21">
        <w:rPr>
          <w:rFonts w:asciiTheme="minorHAnsi" w:hAnsiTheme="minorHAnsi" w:cs="Cambria"/>
          <w:sz w:val="22"/>
          <w:szCs w:val="22"/>
        </w:rPr>
        <w:t xml:space="preserve">bodu </w:t>
      </w:r>
      <w:r w:rsidR="009E0B6E">
        <w:rPr>
          <w:rFonts w:asciiTheme="minorHAnsi" w:hAnsiTheme="minorHAnsi" w:cs="Cambria"/>
          <w:sz w:val="22"/>
          <w:szCs w:val="22"/>
        </w:rPr>
        <w:t>2</w:t>
      </w:r>
      <w:r w:rsidR="00676A21">
        <w:rPr>
          <w:rFonts w:asciiTheme="minorHAnsi" w:hAnsiTheme="minorHAnsi" w:cs="Cambria"/>
          <w:sz w:val="22"/>
          <w:szCs w:val="22"/>
        </w:rPr>
        <w:t>.1</w:t>
      </w:r>
      <w:r w:rsidR="00267EFC">
        <w:rPr>
          <w:rFonts w:asciiTheme="minorHAnsi" w:hAnsiTheme="minorHAnsi" w:cs="Cambria"/>
          <w:sz w:val="22"/>
          <w:szCs w:val="22"/>
        </w:rPr>
        <w:t xml:space="preserve"> tejto prílohy č. 3</w:t>
      </w:r>
      <w:r w:rsidR="002119B5">
        <w:rPr>
          <w:rFonts w:asciiTheme="minorHAnsi" w:hAnsiTheme="minorHAnsi" w:cs="Cambria"/>
          <w:sz w:val="22"/>
          <w:szCs w:val="22"/>
        </w:rPr>
        <w:t xml:space="preserve"> sa neuplatní v nasledovných prípadoch:</w:t>
      </w:r>
    </w:p>
    <w:p w14:paraId="3BE56A49" w14:textId="77777777" w:rsidR="002119B5" w:rsidRDefault="002119B5" w:rsidP="002119B5">
      <w:pPr>
        <w:ind w:left="708"/>
        <w:jc w:val="both"/>
        <w:rPr>
          <w:rFonts w:asciiTheme="minorHAnsi" w:hAnsiTheme="minorHAnsi" w:cs="Cambria"/>
          <w:sz w:val="22"/>
          <w:szCs w:val="22"/>
        </w:rPr>
      </w:pPr>
    </w:p>
    <w:p w14:paraId="6B2B3F05" w14:textId="75F57F56" w:rsidR="002119B5" w:rsidRPr="00170871" w:rsidRDefault="002119B5" w:rsidP="00170871">
      <w:pPr>
        <w:pStyle w:val="Odsekzoznamu"/>
        <w:numPr>
          <w:ilvl w:val="0"/>
          <w:numId w:val="30"/>
        </w:numPr>
        <w:ind w:hanging="11"/>
        <w:jc w:val="both"/>
        <w:rPr>
          <w:rFonts w:asciiTheme="minorHAnsi" w:hAnsiTheme="minorHAnsi" w:cstheme="minorHAnsi"/>
          <w:sz w:val="22"/>
          <w:szCs w:val="22"/>
        </w:rPr>
      </w:pPr>
      <w:r w:rsidRPr="00170871">
        <w:rPr>
          <w:rFonts w:asciiTheme="minorHAnsi" w:hAnsiTheme="minorHAnsi" w:cs="Cambria"/>
          <w:sz w:val="22"/>
          <w:szCs w:val="22"/>
        </w:rPr>
        <w:t>Ak dodávka elektriny v jednotlivom OM odberateľa (celá alebo jej časť) bude podliehať cenovej regulácii v zmysle platných legislatívnych predpisov, a to vzhľadom na subjekt odberateľa alebo použitie odobratej elektriny, a cena stanovená podľa </w:t>
      </w:r>
      <w:r w:rsidR="009732F7">
        <w:rPr>
          <w:rFonts w:asciiTheme="minorHAnsi" w:hAnsiTheme="minorHAnsi" w:cs="Cambria"/>
          <w:sz w:val="22"/>
          <w:szCs w:val="22"/>
        </w:rPr>
        <w:t xml:space="preserve">tejto </w:t>
      </w:r>
      <w:r w:rsidRPr="00170871">
        <w:rPr>
          <w:rFonts w:asciiTheme="minorHAnsi" w:hAnsiTheme="minorHAnsi" w:cs="Cambria"/>
          <w:sz w:val="22"/>
          <w:szCs w:val="22"/>
        </w:rPr>
        <w:t>prílohy č.</w:t>
      </w:r>
      <w:r w:rsidRPr="00170871">
        <w:rPr>
          <w:rFonts w:asciiTheme="minorHAnsi" w:hAnsiTheme="minorHAnsi" w:cs="Cambria"/>
          <w:i/>
          <w:iCs/>
          <w:sz w:val="22"/>
          <w:szCs w:val="22"/>
        </w:rPr>
        <w:t xml:space="preserve"> </w:t>
      </w:r>
      <w:r w:rsidRPr="00170871">
        <w:rPr>
          <w:rFonts w:asciiTheme="minorHAnsi" w:hAnsiTheme="minorHAnsi" w:cs="Cambria"/>
          <w:sz w:val="22"/>
          <w:szCs w:val="22"/>
        </w:rPr>
        <w:t xml:space="preserve">3 Rámcovej zmluvy bude v rozpore s cenovou reguláciou. V takomto prípade bude cena za dodávku elektriny určená podľa cenníka dodávateľa platného </w:t>
      </w:r>
      <w:r w:rsidR="00CF6DCD">
        <w:rPr>
          <w:rFonts w:asciiTheme="minorHAnsi" w:hAnsiTheme="minorHAnsi" w:cs="Cambria"/>
          <w:sz w:val="22"/>
          <w:szCs w:val="22"/>
        </w:rPr>
        <w:t xml:space="preserve">pre </w:t>
      </w:r>
      <w:r w:rsidRPr="00170871">
        <w:rPr>
          <w:rFonts w:asciiTheme="minorHAnsi" w:hAnsiTheme="minorHAnsi" w:cs="Cambria"/>
          <w:sz w:val="22"/>
          <w:szCs w:val="22"/>
        </w:rPr>
        <w:t>oceneni</w:t>
      </w:r>
      <w:r w:rsidR="00CF6DCD">
        <w:rPr>
          <w:rFonts w:asciiTheme="minorHAnsi" w:hAnsiTheme="minorHAnsi" w:cs="Cambria"/>
          <w:sz w:val="22"/>
          <w:szCs w:val="22"/>
        </w:rPr>
        <w:t>e</w:t>
      </w:r>
      <w:r w:rsidRPr="00170871">
        <w:rPr>
          <w:rFonts w:asciiTheme="minorHAnsi" w:hAnsiTheme="minorHAnsi" w:cs="Cambria"/>
          <w:sz w:val="22"/>
          <w:szCs w:val="22"/>
        </w:rPr>
        <w:t xml:space="preserve"> dodávky elektriny za regulované ceny</w:t>
      </w:r>
      <w:r w:rsidR="00E86206">
        <w:rPr>
          <w:rFonts w:asciiTheme="minorHAnsi" w:hAnsiTheme="minorHAnsi" w:cs="Cambria"/>
          <w:sz w:val="22"/>
          <w:szCs w:val="22"/>
        </w:rPr>
        <w:t xml:space="preserve"> na </w:t>
      </w:r>
      <w:r w:rsidR="00D02401">
        <w:rPr>
          <w:rFonts w:asciiTheme="minorHAnsi" w:hAnsiTheme="minorHAnsi" w:cs="Cambria"/>
          <w:sz w:val="22"/>
          <w:szCs w:val="22"/>
        </w:rPr>
        <w:t>príslušné regulované obdobie</w:t>
      </w:r>
      <w:r w:rsidRPr="00170871">
        <w:rPr>
          <w:rFonts w:asciiTheme="minorHAnsi" w:hAnsiTheme="minorHAnsi" w:cs="Cambria"/>
          <w:sz w:val="22"/>
          <w:szCs w:val="22"/>
        </w:rPr>
        <w:t xml:space="preserve">. V prípade, ak cenovej regulácii podľa predošlej vety bude podliehať iba časť dodávaného objemu elektriny, pre </w:t>
      </w:r>
      <w:r w:rsidRPr="00170871">
        <w:rPr>
          <w:rFonts w:asciiTheme="minorHAnsi" w:hAnsiTheme="minorHAnsi" w:cstheme="minorHAnsi"/>
          <w:sz w:val="22"/>
          <w:szCs w:val="22"/>
        </w:rPr>
        <w:t xml:space="preserve">ocenenie ostatnej časti dodávky elektriny do OM použije dodávateľ výpočet v zmysle </w:t>
      </w:r>
      <w:r w:rsidR="00163879">
        <w:rPr>
          <w:rFonts w:asciiTheme="minorHAnsi" w:hAnsiTheme="minorHAnsi" w:cs="Cambria"/>
          <w:sz w:val="22"/>
          <w:szCs w:val="22"/>
        </w:rPr>
        <w:t xml:space="preserve">bodu </w:t>
      </w:r>
      <w:r w:rsidR="00B87598">
        <w:rPr>
          <w:rFonts w:asciiTheme="minorHAnsi" w:hAnsiTheme="minorHAnsi" w:cs="Cambria"/>
          <w:sz w:val="22"/>
          <w:szCs w:val="22"/>
        </w:rPr>
        <w:t>2</w:t>
      </w:r>
      <w:r w:rsidR="0058305F">
        <w:rPr>
          <w:rFonts w:asciiTheme="minorHAnsi" w:hAnsiTheme="minorHAnsi" w:cs="Cambria"/>
          <w:sz w:val="22"/>
          <w:szCs w:val="22"/>
        </w:rPr>
        <w:t>.1</w:t>
      </w:r>
      <w:r w:rsidRPr="00170871">
        <w:rPr>
          <w:rFonts w:asciiTheme="minorHAnsi" w:hAnsiTheme="minorHAnsi" w:cs="Cambria"/>
          <w:sz w:val="22"/>
          <w:szCs w:val="22"/>
        </w:rPr>
        <w:t xml:space="preserve"> </w:t>
      </w:r>
      <w:r w:rsidRPr="00170871">
        <w:rPr>
          <w:rFonts w:asciiTheme="minorHAnsi" w:hAnsiTheme="minorHAnsi" w:cstheme="minorHAnsi"/>
          <w:sz w:val="22"/>
          <w:szCs w:val="22"/>
        </w:rPr>
        <w:t>vo vzťahu k dotknutému OM.</w:t>
      </w:r>
    </w:p>
    <w:p w14:paraId="751D8E1C" w14:textId="77777777" w:rsidR="002119B5" w:rsidRPr="00AA4DBE" w:rsidRDefault="002119B5" w:rsidP="002119B5">
      <w:pPr>
        <w:ind w:left="708"/>
        <w:jc w:val="both"/>
        <w:rPr>
          <w:rFonts w:asciiTheme="minorHAnsi" w:hAnsiTheme="minorHAnsi" w:cstheme="minorHAnsi"/>
          <w:sz w:val="22"/>
          <w:szCs w:val="22"/>
        </w:rPr>
      </w:pPr>
    </w:p>
    <w:p w14:paraId="47BC3B14" w14:textId="0421EE2E" w:rsidR="00085C02" w:rsidRDefault="002119B5">
      <w:pPr>
        <w:pStyle w:val="Odsekzoznamu"/>
        <w:numPr>
          <w:ilvl w:val="0"/>
          <w:numId w:val="30"/>
        </w:numPr>
        <w:suppressAutoHyphens/>
        <w:ind w:left="709" w:firstLine="0"/>
        <w:jc w:val="both"/>
        <w:rPr>
          <w:rFonts w:asciiTheme="minorHAnsi" w:hAnsiTheme="minorHAnsi" w:cstheme="minorHAnsi"/>
          <w:sz w:val="22"/>
          <w:szCs w:val="22"/>
        </w:rPr>
      </w:pPr>
      <w:r w:rsidRPr="000D2B35">
        <w:rPr>
          <w:rFonts w:asciiTheme="minorHAnsi" w:hAnsiTheme="minorHAnsi" w:cstheme="minorHAnsi"/>
          <w:sz w:val="22"/>
          <w:szCs w:val="22"/>
        </w:rPr>
        <w:t xml:space="preserve">Zmluvné strany sa dohodli, že kedykoľvek počas zmluvného obdobia môže </w:t>
      </w:r>
      <w:ins w:id="49" w:author="Bubák Martin" w:date="2023-11-07T11:35:00Z">
        <w:r w:rsidR="00C50220">
          <w:rPr>
            <w:rFonts w:asciiTheme="minorHAnsi" w:hAnsiTheme="minorHAnsi" w:cstheme="minorHAnsi"/>
            <w:sz w:val="22"/>
            <w:szCs w:val="22"/>
          </w:rPr>
          <w:t>BBSK</w:t>
        </w:r>
      </w:ins>
      <w:del w:id="50" w:author="Bubák Martin" w:date="2023-11-07T11:35:00Z">
        <w:r w:rsidRPr="000D2B35" w:rsidDel="00C50220">
          <w:rPr>
            <w:rFonts w:asciiTheme="minorHAnsi" w:hAnsiTheme="minorHAnsi" w:cstheme="minorHAnsi"/>
            <w:sz w:val="22"/>
            <w:szCs w:val="22"/>
          </w:rPr>
          <w:delText>odberateľ</w:delText>
        </w:r>
      </w:del>
      <w:r w:rsidRPr="000D2B35">
        <w:rPr>
          <w:rFonts w:asciiTheme="minorHAnsi" w:hAnsiTheme="minorHAnsi" w:cstheme="minorHAnsi"/>
          <w:sz w:val="22"/>
          <w:szCs w:val="22"/>
        </w:rPr>
        <w:t xml:space="preserve"> požiadať dodávateľa o zmenu spôsobu určenia ceny za dodávku elektriny, a to o </w:t>
      </w:r>
      <w:r w:rsidRPr="000D2B35">
        <w:rPr>
          <w:rFonts w:asciiTheme="minorHAnsi" w:hAnsiTheme="minorHAnsi" w:cstheme="minorHAnsi"/>
          <w:b/>
          <w:bCs/>
          <w:sz w:val="22"/>
          <w:szCs w:val="22"/>
        </w:rPr>
        <w:t>určenie ceny za dodávku elektriny fixnou cenou</w:t>
      </w:r>
      <w:r w:rsidRPr="000D2B35">
        <w:rPr>
          <w:rFonts w:asciiTheme="minorHAnsi" w:hAnsiTheme="minorHAnsi" w:cstheme="minorHAnsi"/>
          <w:sz w:val="22"/>
          <w:szCs w:val="22"/>
        </w:rPr>
        <w:t xml:space="preserve">. Požiadavke na zmenu spôsobu určenia ceny za dodávku elektriny bude predchádzať </w:t>
      </w:r>
      <w:r w:rsidRPr="000D2B35">
        <w:rPr>
          <w:rFonts w:asciiTheme="minorHAnsi" w:hAnsiTheme="minorHAnsi" w:cstheme="minorHAnsi"/>
          <w:b/>
          <w:bCs/>
          <w:sz w:val="22"/>
          <w:szCs w:val="22"/>
        </w:rPr>
        <w:t xml:space="preserve">požiadavka </w:t>
      </w:r>
      <w:ins w:id="51" w:author="Bubák Martin" w:date="2023-11-07T11:35:00Z">
        <w:r w:rsidR="00C50220">
          <w:rPr>
            <w:rFonts w:asciiTheme="minorHAnsi" w:hAnsiTheme="minorHAnsi" w:cstheme="minorHAnsi"/>
            <w:b/>
            <w:bCs/>
            <w:sz w:val="22"/>
            <w:szCs w:val="22"/>
          </w:rPr>
          <w:t>BBSK</w:t>
        </w:r>
      </w:ins>
      <w:del w:id="52" w:author="Bubák Martin" w:date="2023-11-07T11:35:00Z">
        <w:r w:rsidRPr="000D2B35" w:rsidDel="00C50220">
          <w:rPr>
            <w:rFonts w:asciiTheme="minorHAnsi" w:hAnsiTheme="minorHAnsi" w:cstheme="minorHAnsi"/>
            <w:b/>
            <w:bCs/>
            <w:sz w:val="22"/>
            <w:szCs w:val="22"/>
          </w:rPr>
          <w:delText>odberateľa</w:delText>
        </w:r>
      </w:del>
      <w:r w:rsidRPr="000D2B35">
        <w:rPr>
          <w:rFonts w:asciiTheme="minorHAnsi" w:hAnsiTheme="minorHAnsi" w:cstheme="minorHAnsi"/>
          <w:b/>
          <w:bCs/>
          <w:sz w:val="22"/>
          <w:szCs w:val="22"/>
        </w:rPr>
        <w:t xml:space="preserve"> adresovaná dodávateľovi o novú cenovú ponuku</w:t>
      </w:r>
      <w:r w:rsidRPr="000D2B35">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Pr>
          <w:rFonts w:asciiTheme="minorHAnsi" w:hAnsiTheme="minorHAnsi" w:cstheme="minorHAnsi"/>
          <w:sz w:val="22"/>
          <w:szCs w:val="22"/>
        </w:rPr>
        <w:t>Rámcovej z</w:t>
      </w:r>
      <w:r w:rsidRPr="000D2B35">
        <w:rPr>
          <w:rFonts w:asciiTheme="minorHAnsi" w:hAnsiTheme="minorHAnsi" w:cstheme="minorHAnsi"/>
          <w:sz w:val="22"/>
          <w:szCs w:val="22"/>
        </w:rPr>
        <w:t xml:space="preserve">mluvy. Skutočné odobraté množstvo bude stanovené na základe stavov všetkých meradiel dodaných </w:t>
      </w:r>
      <w:ins w:id="53" w:author="Bubák Martin" w:date="2023-11-07T11:35:00Z">
        <w:r w:rsidR="00860E0A">
          <w:rPr>
            <w:rFonts w:asciiTheme="minorHAnsi" w:hAnsiTheme="minorHAnsi" w:cstheme="minorHAnsi"/>
            <w:sz w:val="22"/>
            <w:szCs w:val="22"/>
          </w:rPr>
          <w:t>BBSK</w:t>
        </w:r>
      </w:ins>
      <w:del w:id="54" w:author="Bubák Martin" w:date="2023-11-07T11:35:00Z">
        <w:r w:rsidRPr="000D2B35" w:rsidDel="00860E0A">
          <w:rPr>
            <w:rFonts w:asciiTheme="minorHAnsi" w:hAnsiTheme="minorHAnsi" w:cstheme="minorHAnsi"/>
            <w:sz w:val="22"/>
            <w:szCs w:val="22"/>
          </w:rPr>
          <w:delText>odberateľom</w:delText>
        </w:r>
      </w:del>
      <w:r w:rsidRPr="000D2B35">
        <w:rPr>
          <w:rFonts w:asciiTheme="minorHAnsi" w:hAnsiTheme="minorHAnsi" w:cstheme="minorHAnsi"/>
          <w:sz w:val="22"/>
          <w:szCs w:val="22"/>
        </w:rPr>
        <w:t xml:space="preserve">. Stavy meradiel doručí dodávateľovi </w:t>
      </w:r>
      <w:del w:id="55" w:author="Bubák Martin" w:date="2023-11-07T11:35:00Z">
        <w:r w:rsidRPr="000D2B35" w:rsidDel="00860E0A">
          <w:rPr>
            <w:rFonts w:asciiTheme="minorHAnsi" w:hAnsiTheme="minorHAnsi" w:cstheme="minorHAnsi"/>
            <w:sz w:val="22"/>
            <w:szCs w:val="22"/>
          </w:rPr>
          <w:delText xml:space="preserve">odberateľ </w:delText>
        </w:r>
      </w:del>
      <w:ins w:id="56" w:author="Bubák Martin" w:date="2023-11-07T11:35:00Z">
        <w:r w:rsidR="00860E0A">
          <w:rPr>
            <w:rFonts w:asciiTheme="minorHAnsi" w:hAnsiTheme="minorHAnsi" w:cstheme="minorHAnsi"/>
            <w:sz w:val="22"/>
            <w:szCs w:val="22"/>
          </w:rPr>
          <w:t>BBSK</w:t>
        </w:r>
        <w:r w:rsidR="00860E0A" w:rsidRPr="000D2B35">
          <w:rPr>
            <w:rFonts w:asciiTheme="minorHAnsi" w:hAnsiTheme="minorHAnsi" w:cstheme="minorHAnsi"/>
            <w:sz w:val="22"/>
            <w:szCs w:val="22"/>
          </w:rPr>
          <w:t xml:space="preserve"> </w:t>
        </w:r>
      </w:ins>
      <w:r w:rsidRPr="000D2B35">
        <w:rPr>
          <w:rFonts w:asciiTheme="minorHAnsi" w:hAnsiTheme="minorHAnsi" w:cstheme="minorHAnsi"/>
          <w:sz w:val="22"/>
          <w:szCs w:val="22"/>
        </w:rPr>
        <w:t xml:space="preserve">na nasledovnú adresu elektronickej pošty zástupcu dodávateľa: </w:t>
      </w:r>
      <w:r w:rsidRPr="00E15D02">
        <w:rPr>
          <w:rFonts w:asciiTheme="minorHAnsi" w:hAnsiTheme="minorHAnsi" w:cstheme="minorHAnsi"/>
          <w:sz w:val="22"/>
          <w:szCs w:val="22"/>
        </w:rPr>
        <w:t>..........................................................................</w:t>
      </w:r>
      <w:r w:rsidRPr="000D2B35">
        <w:rPr>
          <w:rFonts w:asciiTheme="minorHAnsi" w:hAnsiTheme="minorHAnsi" w:cstheme="minorHAnsi"/>
          <w:sz w:val="22"/>
          <w:szCs w:val="22"/>
        </w:rPr>
        <w:t xml:space="preserve"> </w:t>
      </w:r>
      <w:ins w:id="57" w:author="Bubák Martin" w:date="2023-11-07T11:35:00Z">
        <w:r w:rsidR="00860E0A">
          <w:rPr>
            <w:rFonts w:asciiTheme="minorHAnsi" w:hAnsiTheme="minorHAnsi" w:cstheme="minorHAnsi"/>
            <w:bCs/>
            <w:sz w:val="22"/>
            <w:szCs w:val="22"/>
            <w:lang w:eastAsia="ar-SA"/>
          </w:rPr>
          <w:t>BBSK</w:t>
        </w:r>
      </w:ins>
      <w:del w:id="58" w:author="Bubák Martin" w:date="2023-11-07T11:35:00Z">
        <w:r w:rsidRPr="000D2B35" w:rsidDel="00860E0A">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Pr>
          <w:rFonts w:asciiTheme="minorHAnsi" w:hAnsiTheme="minorHAnsi" w:cstheme="minorHAnsi"/>
          <w:bCs/>
          <w:sz w:val="22"/>
          <w:szCs w:val="22"/>
          <w:lang w:eastAsia="ar-SA"/>
        </w:rPr>
        <w:t xml:space="preserve"> prílohy č. 3</w:t>
      </w:r>
      <w:r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 xml:space="preserve">Rámcovej </w:t>
      </w:r>
      <w:r w:rsidR="00861081">
        <w:rPr>
          <w:rFonts w:asciiTheme="minorHAnsi" w:hAnsiTheme="minorHAnsi" w:cstheme="minorHAnsi"/>
          <w:bCs/>
          <w:sz w:val="22"/>
          <w:szCs w:val="22"/>
          <w:lang w:eastAsia="ar-SA"/>
        </w:rPr>
        <w:lastRenderedPageBreak/>
        <w:t xml:space="preserve">zmluvy </w:t>
      </w:r>
      <w:r w:rsidRPr="000D2B35">
        <w:rPr>
          <w:rFonts w:asciiTheme="minorHAnsi" w:hAnsiTheme="minorHAnsi" w:cstheme="minorHAnsi"/>
          <w:bCs/>
          <w:sz w:val="22"/>
          <w:szCs w:val="22"/>
          <w:lang w:eastAsia="ar-SA"/>
        </w:rPr>
        <w:t>a následne danú požiadavku aj telefonicky potvrdí na telefónnom čísle dodávateľa podľa tohto bodu</w:t>
      </w:r>
      <w:r w:rsidR="00861081">
        <w:rPr>
          <w:rFonts w:asciiTheme="minorHAnsi" w:hAnsiTheme="minorHAnsi" w:cstheme="minorHAnsi"/>
          <w:bCs/>
          <w:sz w:val="22"/>
          <w:szCs w:val="22"/>
          <w:lang w:eastAsia="ar-SA"/>
        </w:rPr>
        <w:t xml:space="preserve"> prílohy č. 3</w:t>
      </w:r>
      <w:r w:rsidR="00861081"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Rámcovej zmluvy</w:t>
      </w:r>
      <w:r w:rsidRPr="000D2B35">
        <w:rPr>
          <w:rFonts w:asciiTheme="minorHAnsi" w:hAnsiTheme="minorHAnsi" w:cstheme="minorHAnsi"/>
          <w:bCs/>
          <w:sz w:val="22"/>
          <w:szCs w:val="22"/>
          <w:lang w:eastAsia="ar-SA"/>
        </w:rPr>
        <w:t xml:space="preserve">. </w:t>
      </w:r>
      <w:ins w:id="59" w:author="Bubák Martin" w:date="2023-11-07T11:36:00Z">
        <w:r w:rsidR="00860E0A">
          <w:rPr>
            <w:rFonts w:asciiTheme="minorHAnsi" w:hAnsiTheme="minorHAnsi" w:cstheme="minorHAnsi"/>
            <w:bCs/>
            <w:sz w:val="22"/>
            <w:szCs w:val="22"/>
            <w:lang w:eastAsia="ar-SA"/>
          </w:rPr>
          <w:t>BBSK</w:t>
        </w:r>
      </w:ins>
      <w:del w:id="60" w:author="Bubák Martin" w:date="2023-11-07T11:36:00Z">
        <w:r w:rsidRPr="000D2B35" w:rsidDel="00860E0A">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del w:id="61" w:author="Bubák Martin" w:date="2023-11-07T11:36:00Z">
        <w:r w:rsidRPr="000D2B35" w:rsidDel="00860E0A">
          <w:rPr>
            <w:rFonts w:asciiTheme="minorHAnsi" w:hAnsiTheme="minorHAnsi" w:cstheme="minorHAnsi"/>
            <w:bCs/>
            <w:sz w:val="22"/>
            <w:szCs w:val="22"/>
            <w:lang w:eastAsia="ar-SA"/>
          </w:rPr>
          <w:delText xml:space="preserve">odberateľovi </w:delText>
        </w:r>
      </w:del>
      <w:ins w:id="62" w:author="Bubák Martin" w:date="2023-11-07T11:36:00Z">
        <w:r w:rsidR="00860E0A">
          <w:rPr>
            <w:rFonts w:asciiTheme="minorHAnsi" w:hAnsiTheme="minorHAnsi" w:cstheme="minorHAnsi"/>
            <w:bCs/>
            <w:sz w:val="22"/>
            <w:szCs w:val="22"/>
            <w:lang w:eastAsia="ar-SA"/>
          </w:rPr>
          <w:t>BBSK</w:t>
        </w:r>
        <w:r w:rsidR="00860E0A"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 xml:space="preserve">cenovú ponuku </w:t>
      </w:r>
      <w:r w:rsidRPr="000D2B35">
        <w:rPr>
          <w:rFonts w:asciiTheme="minorHAnsi" w:hAnsiTheme="minorHAnsi" w:cstheme="minorHAnsi"/>
          <w:sz w:val="22"/>
          <w:szCs w:val="22"/>
        </w:rPr>
        <w:t>za príslušný produkt pre základné pásmo na príslušný rok e</w:t>
      </w:r>
      <w:r w:rsidRPr="000D2B35">
        <w:rPr>
          <w:rFonts w:asciiTheme="minorHAnsi" w:hAnsiTheme="minorHAnsi" w:cstheme="minorHAnsi"/>
          <w:bCs/>
          <w:sz w:val="22"/>
          <w:szCs w:val="22"/>
          <w:lang w:eastAsia="ar-SA"/>
        </w:rPr>
        <w:t xml:space="preserve">-mailom bez zbytočného odkladu podľa svojich aktuálnych administratívnych možností a následne danú ponuku aj telefonicky konfirmuje na telefónnom čísle </w:t>
      </w:r>
      <w:del w:id="63" w:author="Bubák Martin" w:date="2023-11-07T11:36:00Z">
        <w:r w:rsidRPr="000D2B35" w:rsidDel="00822A85">
          <w:rPr>
            <w:rFonts w:asciiTheme="minorHAnsi" w:hAnsiTheme="minorHAnsi" w:cstheme="minorHAnsi"/>
            <w:bCs/>
            <w:sz w:val="22"/>
            <w:szCs w:val="22"/>
            <w:lang w:eastAsia="ar-SA"/>
          </w:rPr>
          <w:delText xml:space="preserve">odberateľa </w:delText>
        </w:r>
      </w:del>
      <w:ins w:id="64" w:author="Bubák Martin" w:date="2023-11-07T11:36:00Z">
        <w:r w:rsidR="00822A85">
          <w:rPr>
            <w:rFonts w:asciiTheme="minorHAnsi" w:hAnsiTheme="minorHAnsi" w:cstheme="minorHAnsi"/>
            <w:bCs/>
            <w:sz w:val="22"/>
            <w:szCs w:val="22"/>
            <w:lang w:eastAsia="ar-SA"/>
          </w:rPr>
          <w:t>BBSK</w:t>
        </w:r>
        <w:r w:rsidR="00822A85"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 xml:space="preserve">podľa tohto bodu </w:t>
      </w:r>
      <w:r w:rsidR="00EB34C0">
        <w:rPr>
          <w:rFonts w:asciiTheme="minorHAnsi" w:hAnsiTheme="minorHAnsi" w:cstheme="minorHAnsi"/>
          <w:bCs/>
          <w:sz w:val="22"/>
          <w:szCs w:val="22"/>
          <w:lang w:eastAsia="ar-SA"/>
        </w:rPr>
        <w:t>prílohy č. 3</w:t>
      </w:r>
      <w:r w:rsidR="00EB34C0"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Rámcovej zmluvy; ponukou je dodávateľ viazaný. Ak </w:t>
      </w:r>
      <w:ins w:id="65" w:author="Bubák Martin" w:date="2023-11-07T11:37:00Z">
        <w:r w:rsidR="00822A85">
          <w:rPr>
            <w:rFonts w:asciiTheme="minorHAnsi" w:hAnsiTheme="minorHAnsi" w:cstheme="minorHAnsi"/>
            <w:bCs/>
            <w:sz w:val="22"/>
            <w:szCs w:val="22"/>
            <w:lang w:eastAsia="ar-SA"/>
          </w:rPr>
          <w:t>BBSK</w:t>
        </w:r>
      </w:ins>
      <w:del w:id="66" w:author="Bubák Martin" w:date="2023-11-07T11:37:00Z">
        <w:r w:rsidRPr="000D2B35" w:rsidDel="00822A85">
          <w:rPr>
            <w:rFonts w:asciiTheme="minorHAnsi" w:hAnsiTheme="minorHAnsi" w:cstheme="minorHAnsi"/>
            <w:bCs/>
            <w:sz w:val="22"/>
            <w:szCs w:val="22"/>
            <w:lang w:eastAsia="ar-SA"/>
          </w:rPr>
          <w:delText>odberateľ</w:delText>
        </w:r>
      </w:del>
      <w:r w:rsidRPr="000D2B35">
        <w:rPr>
          <w:rFonts w:asciiTheme="minorHAnsi" w:hAnsiTheme="minorHAnsi" w:cstheme="minorHAnsi"/>
          <w:bCs/>
          <w:sz w:val="22"/>
          <w:szCs w:val="22"/>
          <w:lang w:eastAsia="ar-SA"/>
        </w:rPr>
        <w:t xml:space="preserve"> zašle na adresu elektronickej pošty dodávateľa akceptáciu cenovej ponuky, doručením akceptácie </w:t>
      </w:r>
      <w:del w:id="67" w:author="Bubák Martin" w:date="2023-11-07T11:37:00Z">
        <w:r w:rsidRPr="000D2B35" w:rsidDel="004E10C8">
          <w:rPr>
            <w:rFonts w:asciiTheme="minorHAnsi" w:hAnsiTheme="minorHAnsi" w:cstheme="minorHAnsi"/>
            <w:bCs/>
            <w:sz w:val="22"/>
            <w:szCs w:val="22"/>
            <w:lang w:eastAsia="ar-SA"/>
          </w:rPr>
          <w:delText xml:space="preserve">odberateľa </w:delText>
        </w:r>
      </w:del>
      <w:ins w:id="68" w:author="Bubák Martin" w:date="2023-11-07T11:37:00Z">
        <w:r w:rsidR="004E10C8">
          <w:rPr>
            <w:rFonts w:asciiTheme="minorHAnsi" w:hAnsiTheme="minorHAnsi" w:cstheme="minorHAnsi"/>
            <w:bCs/>
            <w:sz w:val="22"/>
            <w:szCs w:val="22"/>
            <w:lang w:eastAsia="ar-SA"/>
          </w:rPr>
          <w:t>BBSK</w:t>
        </w:r>
        <w:r w:rsidR="004E10C8" w:rsidRPr="000D2B35">
          <w:rPr>
            <w:rFonts w:asciiTheme="minorHAnsi" w:hAnsiTheme="minorHAnsi" w:cstheme="minorHAnsi"/>
            <w:bCs/>
            <w:sz w:val="22"/>
            <w:szCs w:val="22"/>
            <w:lang w:eastAsia="ar-SA"/>
          </w:rPr>
          <w:t xml:space="preserve"> </w:t>
        </w:r>
      </w:ins>
      <w:r w:rsidRPr="000D2B35">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0D2B35">
        <w:rPr>
          <w:rFonts w:asciiTheme="minorHAnsi" w:hAnsiTheme="minorHAnsi" w:cstheme="minorHAnsi"/>
          <w:sz w:val="22"/>
          <w:szCs w:val="22"/>
        </w:rPr>
        <w:t xml:space="preserve">ixná cena sa uplatní od prvého dňa mesiaca nasledujúceho po </w:t>
      </w:r>
      <w:r w:rsidRPr="000D2B35">
        <w:rPr>
          <w:rFonts w:asciiTheme="minorHAnsi" w:hAnsiTheme="minorHAnsi" w:cstheme="minorHAnsi"/>
          <w:bCs/>
          <w:sz w:val="22"/>
          <w:szCs w:val="22"/>
          <w:lang w:eastAsia="ar-SA"/>
        </w:rPr>
        <w:t xml:space="preserve">doručení akceptácie </w:t>
      </w:r>
      <w:del w:id="69" w:author="Bubák Martin" w:date="2023-11-07T11:37:00Z">
        <w:r w:rsidRPr="000D2B35" w:rsidDel="004E10C8">
          <w:rPr>
            <w:rFonts w:asciiTheme="minorHAnsi" w:hAnsiTheme="minorHAnsi" w:cstheme="minorHAnsi"/>
            <w:sz w:val="22"/>
            <w:szCs w:val="22"/>
          </w:rPr>
          <w:delText xml:space="preserve">odberateľa </w:delText>
        </w:r>
      </w:del>
      <w:ins w:id="70" w:author="Bubák Martin" w:date="2023-11-07T11:37:00Z">
        <w:r w:rsidR="004E10C8">
          <w:rPr>
            <w:rFonts w:asciiTheme="minorHAnsi" w:hAnsiTheme="minorHAnsi" w:cstheme="minorHAnsi"/>
            <w:sz w:val="22"/>
            <w:szCs w:val="22"/>
          </w:rPr>
          <w:t>BBSK</w:t>
        </w:r>
        <w:r w:rsidR="004E10C8" w:rsidRPr="000D2B35">
          <w:rPr>
            <w:rFonts w:asciiTheme="minorHAnsi" w:hAnsiTheme="minorHAnsi" w:cstheme="minorHAnsi"/>
            <w:sz w:val="22"/>
            <w:szCs w:val="22"/>
          </w:rPr>
          <w:t xml:space="preserve"> </w:t>
        </w:r>
      </w:ins>
      <w:r w:rsidRPr="000D2B35">
        <w:rPr>
          <w:rFonts w:asciiTheme="minorHAnsi" w:hAnsiTheme="minorHAnsi" w:cstheme="minorHAnsi"/>
          <w:sz w:val="22"/>
          <w:szCs w:val="22"/>
        </w:rPr>
        <w:t xml:space="preserve">a bude sa uplatňovať </w:t>
      </w:r>
      <w:r w:rsidRPr="00824A67">
        <w:rPr>
          <w:rFonts w:asciiTheme="minorHAnsi" w:hAnsiTheme="minorHAnsi" w:cstheme="minorHAnsi"/>
          <w:sz w:val="22"/>
          <w:szCs w:val="22"/>
        </w:rPr>
        <w:t xml:space="preserve">až do skončenia </w:t>
      </w:r>
      <w:r w:rsidRPr="00001FE3">
        <w:rPr>
          <w:rFonts w:asciiTheme="minorHAnsi" w:hAnsiTheme="minorHAnsi" w:cstheme="minorHAnsi"/>
          <w:sz w:val="22"/>
          <w:szCs w:val="22"/>
        </w:rPr>
        <w:t>príslušného kalendárneho roka</w:t>
      </w:r>
      <w:r w:rsidRPr="00824A67">
        <w:rPr>
          <w:rFonts w:asciiTheme="minorHAnsi" w:hAnsiTheme="minorHAnsi" w:cstheme="minorHAnsi"/>
          <w:sz w:val="22"/>
          <w:szCs w:val="22"/>
        </w:rPr>
        <w:t>.</w:t>
      </w:r>
      <w:r w:rsidR="00085C02">
        <w:rPr>
          <w:rFonts w:asciiTheme="minorHAnsi" w:hAnsiTheme="minorHAnsi" w:cstheme="minorHAnsi"/>
          <w:sz w:val="22"/>
          <w:szCs w:val="22"/>
        </w:rPr>
        <w:t xml:space="preserve"> Ak nedošlo k uplynutiu zmluvného obdobia</w:t>
      </w:r>
      <w:r w:rsidR="009233CE">
        <w:rPr>
          <w:rFonts w:asciiTheme="minorHAnsi" w:hAnsiTheme="minorHAnsi" w:cstheme="minorHAnsi"/>
          <w:sz w:val="22"/>
          <w:szCs w:val="22"/>
        </w:rPr>
        <w:t xml:space="preserve">, </w:t>
      </w:r>
      <w:r w:rsidR="001F6849">
        <w:rPr>
          <w:rFonts w:asciiTheme="minorHAnsi" w:hAnsiTheme="minorHAnsi" w:cstheme="minorHAnsi"/>
          <w:sz w:val="22"/>
          <w:szCs w:val="22"/>
        </w:rPr>
        <w:t>rozumie sa, že</w:t>
      </w:r>
      <w:r w:rsidR="009233CE">
        <w:rPr>
          <w:rFonts w:asciiTheme="minorHAnsi" w:hAnsiTheme="minorHAnsi" w:cstheme="minorHAnsi"/>
          <w:sz w:val="22"/>
          <w:szCs w:val="22"/>
        </w:rPr>
        <w:t xml:space="preserve"> po skončení príslušného kalendárneho roka</w:t>
      </w:r>
      <w:r w:rsidR="001F6849">
        <w:rPr>
          <w:rFonts w:asciiTheme="minorHAnsi" w:hAnsiTheme="minorHAnsi" w:cstheme="minorHAnsi"/>
          <w:sz w:val="22"/>
          <w:szCs w:val="22"/>
        </w:rPr>
        <w:t xml:space="preserve"> sa uplatní </w:t>
      </w:r>
      <w:r w:rsidR="001F6849">
        <w:rPr>
          <w:rFonts w:asciiTheme="minorHAnsi" w:hAnsiTheme="minorHAnsi" w:cs="Cambria"/>
          <w:sz w:val="22"/>
          <w:szCs w:val="22"/>
        </w:rPr>
        <w:t xml:space="preserve">cena za dodávku elektriny dohodnutá podľa bodu </w:t>
      </w:r>
      <w:r w:rsidR="001012D5">
        <w:rPr>
          <w:rFonts w:asciiTheme="minorHAnsi" w:hAnsiTheme="minorHAnsi" w:cs="Cambria"/>
          <w:sz w:val="22"/>
          <w:szCs w:val="22"/>
        </w:rPr>
        <w:t>2</w:t>
      </w:r>
      <w:r w:rsidR="001F6849">
        <w:rPr>
          <w:rFonts w:asciiTheme="minorHAnsi" w:hAnsiTheme="minorHAnsi" w:cs="Cambria"/>
          <w:sz w:val="22"/>
          <w:szCs w:val="22"/>
        </w:rPr>
        <w:t>.1 tejto prílohy č. 3</w:t>
      </w:r>
      <w:r w:rsidR="0046314B">
        <w:rPr>
          <w:rFonts w:asciiTheme="minorHAnsi" w:hAnsiTheme="minorHAnsi" w:cs="Cambria"/>
          <w:sz w:val="22"/>
          <w:szCs w:val="22"/>
        </w:rPr>
        <w:t>.</w:t>
      </w:r>
    </w:p>
    <w:p w14:paraId="10D8F517" w14:textId="77777777" w:rsidR="00085C02" w:rsidRDefault="00085C02" w:rsidP="00085C02">
      <w:pPr>
        <w:pStyle w:val="Odsekzoznamu"/>
        <w:suppressAutoHyphens/>
        <w:ind w:left="709"/>
        <w:jc w:val="both"/>
        <w:rPr>
          <w:rFonts w:asciiTheme="minorHAnsi" w:hAnsiTheme="minorHAnsi" w:cstheme="minorHAnsi"/>
          <w:sz w:val="22"/>
          <w:szCs w:val="22"/>
        </w:rPr>
      </w:pPr>
    </w:p>
    <w:p w14:paraId="09E1CC93" w14:textId="1EF3FA60" w:rsidR="002119B5" w:rsidRPr="000D2B35" w:rsidRDefault="002119B5" w:rsidP="00170871">
      <w:pPr>
        <w:pStyle w:val="Odsekzoznamu"/>
        <w:suppressAutoHyphens/>
        <w:ind w:left="709"/>
        <w:jc w:val="both"/>
        <w:rPr>
          <w:rFonts w:asciiTheme="minorHAnsi" w:hAnsiTheme="minorHAnsi" w:cstheme="minorHAnsi"/>
          <w:sz w:val="22"/>
          <w:szCs w:val="22"/>
        </w:rPr>
      </w:pPr>
      <w:r w:rsidRPr="00824A67">
        <w:rPr>
          <w:rFonts w:asciiTheme="minorHAnsi" w:hAnsiTheme="minorHAnsi" w:cstheme="minorHAnsi"/>
          <w:sz w:val="22"/>
          <w:szCs w:val="22"/>
        </w:rPr>
        <w:t>Jednotková fixná cena za dodávku elektriny bude určená</w:t>
      </w:r>
      <w:r w:rsidRPr="000D2B35">
        <w:rPr>
          <w:rFonts w:asciiTheme="minorHAnsi" w:hAnsiTheme="minorHAnsi" w:cstheme="minorHAnsi"/>
          <w:sz w:val="22"/>
          <w:szCs w:val="22"/>
        </w:rPr>
        <w:t xml:space="preserve"> pre všetky OM nasledovne: </w:t>
      </w:r>
      <w:r>
        <w:rPr>
          <w:rFonts w:asciiTheme="minorHAnsi" w:hAnsiTheme="minorHAnsi" w:cstheme="minorHAnsi"/>
          <w:sz w:val="22"/>
          <w:szCs w:val="22"/>
        </w:rPr>
        <w:t xml:space="preserve"> </w:t>
      </w:r>
    </w:p>
    <w:p w14:paraId="3671D561" w14:textId="77777777" w:rsidR="002119B5" w:rsidRPr="00A04BF7"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467FCD" w:rsidRDefault="002119B5" w:rsidP="002119B5">
      <w:pPr>
        <w:keepNext/>
        <w:spacing w:after="120"/>
        <w:ind w:left="709"/>
        <w:jc w:val="both"/>
      </w:pPr>
      <w:r w:rsidRPr="00467FCD">
        <w:rPr>
          <w:rFonts w:asciiTheme="minorHAnsi" w:hAnsiTheme="minorHAnsi" w:cstheme="minorHAnsi"/>
          <w:b/>
          <w:sz w:val="22"/>
          <w:szCs w:val="22"/>
        </w:rPr>
        <w:t>Jednotková cena za dodávku elektriny = PXE</w:t>
      </w:r>
      <w:r w:rsidRPr="00467FCD">
        <w:rPr>
          <w:rFonts w:asciiTheme="minorHAnsi" w:hAnsiTheme="minorHAnsi" w:cstheme="minorHAnsi"/>
          <w:b/>
          <w:sz w:val="22"/>
          <w:szCs w:val="22"/>
          <w:vertAlign w:val="subscript"/>
        </w:rPr>
        <w:t>live price</w:t>
      </w:r>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3A391AB9" w14:textId="7D67F973" w:rsidR="002119B5" w:rsidRPr="00467FCD"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Ako PXE</w:t>
      </w:r>
      <w:r w:rsidRPr="00467FCD">
        <w:rPr>
          <w:rFonts w:asciiTheme="minorHAnsi" w:hAnsiTheme="minorHAnsi" w:cstheme="minorHAnsi"/>
          <w:b/>
          <w:sz w:val="22"/>
          <w:szCs w:val="22"/>
          <w:vertAlign w:val="subscript"/>
        </w:rPr>
        <w:t>live price</w:t>
      </w:r>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bude použitá aktuálna hodnota príslušných produktov „SLOVAK BASE LOAD FUTURES“ na obchodnej platforme Power Exchange Central Europe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xml:space="preserve">“) zo dňa D v €/MWh. V prípade, že sa umiestnenie príslušnej hodnoty PXE zmení, </w:t>
      </w:r>
      <w:del w:id="71" w:author="Bubák Martin" w:date="2023-11-07T11:38:00Z">
        <w:r w:rsidRPr="00467FCD" w:rsidDel="00DB721D">
          <w:rPr>
            <w:rFonts w:asciiTheme="minorHAnsi" w:hAnsiTheme="minorHAnsi" w:cstheme="minorHAnsi"/>
            <w:sz w:val="22"/>
            <w:szCs w:val="22"/>
          </w:rPr>
          <w:delText xml:space="preserve">Dodávateľ </w:delText>
        </w:r>
      </w:del>
      <w:ins w:id="72" w:author="Bubák Martin" w:date="2023-11-07T11:38:00Z">
        <w:r w:rsidR="00DB721D">
          <w:rPr>
            <w:rFonts w:asciiTheme="minorHAnsi" w:hAnsiTheme="minorHAnsi" w:cstheme="minorHAnsi"/>
            <w:sz w:val="22"/>
            <w:szCs w:val="22"/>
          </w:rPr>
          <w:t>d</w:t>
        </w:r>
        <w:r w:rsidR="00DB721D" w:rsidRPr="00467FCD">
          <w:rPr>
            <w:rFonts w:asciiTheme="minorHAnsi" w:hAnsiTheme="minorHAnsi" w:cstheme="minorHAnsi"/>
            <w:sz w:val="22"/>
            <w:szCs w:val="22"/>
          </w:rPr>
          <w:t xml:space="preserve">odávateľ </w:t>
        </w:r>
      </w:ins>
      <w:r w:rsidRPr="00467FCD">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Pr>
          <w:rFonts w:asciiTheme="minorHAnsi" w:hAnsiTheme="minorHAnsi" w:cstheme="minorHAnsi"/>
          <w:sz w:val="22"/>
          <w:szCs w:val="22"/>
        </w:rPr>
        <w:t>z</w:t>
      </w:r>
      <w:r w:rsidRPr="00467FCD">
        <w:rPr>
          <w:rFonts w:asciiTheme="minorHAnsi" w:hAnsiTheme="minorHAnsi" w:cstheme="minorHAnsi"/>
          <w:sz w:val="22"/>
          <w:szCs w:val="22"/>
        </w:rPr>
        <w:t>mluvné strany dohodnú na inej zodpovedajúcej referenčnej cene.</w:t>
      </w:r>
    </w:p>
    <w:p w14:paraId="3BC2F1F1" w14:textId="77777777" w:rsidR="002119B5" w:rsidRPr="00467FCD" w:rsidRDefault="002119B5" w:rsidP="002119B5">
      <w:pPr>
        <w:pStyle w:val="Bezriadkovania"/>
        <w:ind w:left="709"/>
        <w:jc w:val="both"/>
        <w:rPr>
          <w:rFonts w:asciiTheme="minorHAnsi" w:hAnsiTheme="minorHAnsi" w:cstheme="minorHAnsi"/>
          <w:b/>
          <w:sz w:val="22"/>
          <w:szCs w:val="22"/>
        </w:rPr>
      </w:pPr>
    </w:p>
    <w:p w14:paraId="40C87002" w14:textId="7423D418"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Power Exchange Central Europe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4CCDD121" w14:textId="77777777" w:rsidR="002119B5" w:rsidRDefault="002119B5" w:rsidP="00170871">
      <w:pPr>
        <w:suppressAutoHyphens/>
        <w:jc w:val="both"/>
        <w:rPr>
          <w:rFonts w:asciiTheme="minorHAnsi" w:hAnsiTheme="minorHAnsi" w:cstheme="minorHAnsi"/>
          <w:bCs/>
          <w:sz w:val="22"/>
          <w:szCs w:val="22"/>
        </w:rPr>
      </w:pPr>
    </w:p>
    <w:p w14:paraId="0EDCBA67" w14:textId="085E86E6"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del w:id="73" w:author="Bubák Martin" w:date="2023-11-07T11:38:00Z">
        <w:r w:rsidDel="00922490">
          <w:rPr>
            <w:rFonts w:asciiTheme="minorHAnsi" w:hAnsiTheme="minorHAnsi" w:cstheme="minorHAnsi"/>
            <w:sz w:val="22"/>
            <w:szCs w:val="22"/>
          </w:rPr>
          <w:delText>o</w:delText>
        </w:r>
        <w:r w:rsidRPr="00467FCD" w:rsidDel="00922490">
          <w:rPr>
            <w:rFonts w:asciiTheme="minorHAnsi" w:hAnsiTheme="minorHAnsi" w:cstheme="minorHAnsi"/>
            <w:sz w:val="22"/>
            <w:szCs w:val="22"/>
          </w:rPr>
          <w:delText>dberateľa</w:delText>
        </w:r>
      </w:del>
      <w:ins w:id="74" w:author="Bubák Martin" w:date="2023-11-07T11:38:00Z">
        <w:r w:rsidR="00922490">
          <w:rPr>
            <w:rFonts w:asciiTheme="minorHAnsi" w:hAnsiTheme="minorHAnsi" w:cstheme="minorHAnsi"/>
            <w:sz w:val="22"/>
            <w:szCs w:val="22"/>
          </w:rPr>
          <w:t>BBSK</w:t>
        </w:r>
      </w:ins>
      <w:r w:rsidRPr="00467FCD">
        <w:rPr>
          <w:rFonts w:asciiTheme="minorHAnsi" w:hAnsiTheme="minorHAnsi" w:cstheme="minorHAnsi"/>
          <w:sz w:val="22"/>
          <w:szCs w:val="22"/>
        </w:rPr>
        <w:t xml:space="preserve">,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sidR="006F5B27">
        <w:rPr>
          <w:rFonts w:asciiTheme="minorHAnsi" w:hAnsiTheme="minorHAnsi" w:cstheme="minorHAnsi"/>
          <w:sz w:val="22"/>
          <w:szCs w:val="22"/>
        </w:rPr>
        <w:t xml:space="preserve">prílohy č. 3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44E7CBF9" w14:textId="77777777" w:rsidR="002119B5"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6BF14A5"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del w:id="75" w:author="Bubák Martin" w:date="2023-11-07T11:38:00Z">
              <w:r w:rsidDel="00922490">
                <w:rPr>
                  <w:rFonts w:asciiTheme="minorHAnsi" w:hAnsiTheme="minorHAnsi" w:cstheme="minorHAnsi"/>
                  <w:b/>
                  <w:sz w:val="22"/>
                  <w:szCs w:val="22"/>
                </w:rPr>
                <w:delText>o</w:delText>
              </w:r>
              <w:r w:rsidRPr="00467FCD" w:rsidDel="00922490">
                <w:rPr>
                  <w:rFonts w:asciiTheme="minorHAnsi" w:hAnsiTheme="minorHAnsi" w:cstheme="minorHAnsi"/>
                  <w:b/>
                  <w:sz w:val="22"/>
                  <w:szCs w:val="22"/>
                </w:rPr>
                <w:delText>dberateľa</w:delText>
              </w:r>
            </w:del>
            <w:ins w:id="76" w:author="Bubák Martin" w:date="2023-11-07T11:38:00Z">
              <w:r w:rsidR="00922490">
                <w:rPr>
                  <w:rFonts w:asciiTheme="minorHAnsi" w:hAnsiTheme="minorHAnsi" w:cstheme="minorHAnsi"/>
                  <w:b/>
                  <w:sz w:val="22"/>
                  <w:szCs w:val="22"/>
                </w:rPr>
                <w:t>BBSK</w:t>
              </w:r>
            </w:ins>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77777777" w:rsidR="002119B5" w:rsidRPr="00467FCD" w:rsidRDefault="002119B5" w:rsidP="00001FE3">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2119B5" w:rsidRPr="00467FCD"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+421 948 063 038</w:t>
            </w:r>
          </w:p>
        </w:tc>
      </w:tr>
    </w:tbl>
    <w:p w14:paraId="049067D9" w14:textId="77777777" w:rsidR="002119B5" w:rsidRPr="00467FCD" w:rsidRDefault="002119B5" w:rsidP="002119B5">
      <w:pPr>
        <w:keepNext/>
        <w:tabs>
          <w:tab w:val="num" w:pos="858"/>
        </w:tabs>
        <w:spacing w:after="120"/>
        <w:jc w:val="both"/>
        <w:rPr>
          <w:rFonts w:asciiTheme="minorHAnsi" w:hAnsiTheme="minorHAnsi" w:cstheme="minorHAnsi"/>
          <w:sz w:val="22"/>
          <w:szCs w:val="22"/>
        </w:rPr>
      </w:pPr>
    </w:p>
    <w:p w14:paraId="32EC97D8" w14:textId="651B34B9" w:rsidR="002119B5" w:rsidRDefault="002119B5" w:rsidP="002119B5">
      <w:pPr>
        <w:ind w:left="708"/>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w:t>
      </w:r>
      <w:r w:rsidR="006F5B27">
        <w:rPr>
          <w:rFonts w:asciiTheme="minorHAnsi" w:hAnsiTheme="minorHAnsi" w:cs="Cambria"/>
          <w:sz w:val="22"/>
          <w:szCs w:val="22"/>
        </w:rPr>
        <w:t xml:space="preserve">prílohy č. 3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3853A861" w14:textId="77777777" w:rsidR="00471C17" w:rsidRPr="00467FCD"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4645800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13F137F6"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7FC8F97"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F1D68AD"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166497F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34C60F4"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430727E"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1A51D5E"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5CA453A4"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C257E2C"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566295D"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B4DA449" w14:textId="77777777" w:rsidR="002119B5" w:rsidRPr="00467FCD" w:rsidRDefault="002119B5" w:rsidP="00001FE3">
            <w:pPr>
              <w:keepNext/>
              <w:tabs>
                <w:tab w:val="num" w:pos="858"/>
              </w:tabs>
              <w:jc w:val="both"/>
              <w:rPr>
                <w:rFonts w:asciiTheme="minorHAnsi" w:hAnsiTheme="minorHAnsi" w:cstheme="minorHAnsi"/>
                <w:sz w:val="22"/>
                <w:szCs w:val="22"/>
              </w:rPr>
            </w:pPr>
          </w:p>
        </w:tc>
      </w:tr>
    </w:tbl>
    <w:p w14:paraId="1C14261D" w14:textId="77777777" w:rsidR="006A3D2E" w:rsidRDefault="006A3D2E" w:rsidP="006A3D2E">
      <w:pPr>
        <w:autoSpaceDE w:val="0"/>
        <w:autoSpaceDN w:val="0"/>
        <w:adjustRightInd w:val="0"/>
        <w:ind w:left="708"/>
        <w:jc w:val="both"/>
        <w:rPr>
          <w:rFonts w:asciiTheme="minorHAnsi" w:hAnsiTheme="minorHAnsi" w:cs="Cambria"/>
          <w:sz w:val="22"/>
          <w:szCs w:val="22"/>
          <w:highlight w:val="yellow"/>
        </w:rPr>
      </w:pPr>
    </w:p>
    <w:p w14:paraId="274A1A3C" w14:textId="77777777" w:rsidR="006A3D2E" w:rsidRDefault="006A3D2E" w:rsidP="006D3074">
      <w:pPr>
        <w:rPr>
          <w:rFonts w:asciiTheme="minorHAnsi" w:hAnsiTheme="minorHAnsi" w:cs="Cambria"/>
          <w:sz w:val="22"/>
          <w:szCs w:val="22"/>
        </w:rPr>
      </w:pPr>
    </w:p>
    <w:p w14:paraId="2F662F91" w14:textId="77777777" w:rsidR="00C47412" w:rsidRDefault="00C47412" w:rsidP="00F54837">
      <w:pPr>
        <w:rPr>
          <w:rFonts w:asciiTheme="minorHAnsi" w:hAnsiTheme="minorHAnsi" w:cs="Cambria"/>
          <w:b/>
          <w:color w:val="000000"/>
          <w:sz w:val="22"/>
          <w:szCs w:val="22"/>
        </w:rPr>
      </w:pPr>
    </w:p>
    <w:p w14:paraId="7E17F04E" w14:textId="77777777" w:rsidR="00C47412" w:rsidRDefault="00C47412" w:rsidP="00F54837">
      <w:pPr>
        <w:rPr>
          <w:rFonts w:asciiTheme="minorHAnsi" w:hAnsiTheme="minorHAnsi" w:cs="Cambria"/>
          <w:b/>
          <w:color w:val="000000"/>
          <w:sz w:val="22"/>
          <w:szCs w:val="22"/>
        </w:rPr>
      </w:pPr>
    </w:p>
    <w:p w14:paraId="77E27CF8" w14:textId="77777777" w:rsidR="00C47412" w:rsidRDefault="00C47412" w:rsidP="00F54837">
      <w:pPr>
        <w:rPr>
          <w:rFonts w:asciiTheme="minorHAnsi" w:hAnsiTheme="minorHAnsi" w:cs="Cambria"/>
          <w:b/>
          <w:color w:val="000000"/>
          <w:sz w:val="22"/>
          <w:szCs w:val="22"/>
        </w:rPr>
      </w:pPr>
    </w:p>
    <w:p w14:paraId="6FACEFB6" w14:textId="77777777" w:rsidR="00C47412" w:rsidRDefault="00C47412" w:rsidP="00F54837">
      <w:pPr>
        <w:rPr>
          <w:rFonts w:asciiTheme="minorHAnsi" w:hAnsiTheme="minorHAnsi" w:cs="Cambria"/>
          <w:b/>
          <w:color w:val="000000"/>
          <w:sz w:val="22"/>
          <w:szCs w:val="22"/>
        </w:rPr>
      </w:pPr>
    </w:p>
    <w:p w14:paraId="6BD00AD6" w14:textId="77777777" w:rsidR="00C47412" w:rsidRDefault="00C47412" w:rsidP="00F54837">
      <w:pPr>
        <w:rPr>
          <w:rFonts w:asciiTheme="minorHAnsi" w:hAnsiTheme="minorHAnsi" w:cs="Cambria"/>
          <w:b/>
          <w:color w:val="000000"/>
          <w:sz w:val="22"/>
          <w:szCs w:val="22"/>
        </w:rPr>
      </w:pPr>
    </w:p>
    <w:p w14:paraId="084CB9AB" w14:textId="77777777" w:rsidR="00C47412" w:rsidRDefault="00C47412" w:rsidP="00F54837">
      <w:pPr>
        <w:rPr>
          <w:rFonts w:asciiTheme="minorHAnsi" w:hAnsiTheme="minorHAnsi" w:cs="Cambria"/>
          <w:b/>
          <w:color w:val="000000"/>
          <w:sz w:val="22"/>
          <w:szCs w:val="22"/>
        </w:rPr>
      </w:pPr>
    </w:p>
    <w:p w14:paraId="7CE51F72" w14:textId="77777777" w:rsidR="00C47412" w:rsidRDefault="00C47412" w:rsidP="00F54837">
      <w:pPr>
        <w:rPr>
          <w:rFonts w:asciiTheme="minorHAnsi" w:hAnsiTheme="minorHAnsi" w:cs="Cambria"/>
          <w:b/>
          <w:color w:val="000000"/>
          <w:sz w:val="22"/>
          <w:szCs w:val="22"/>
        </w:rPr>
      </w:pPr>
    </w:p>
    <w:p w14:paraId="24C10198" w14:textId="77777777" w:rsidR="00C47412" w:rsidRDefault="00C47412" w:rsidP="00F54837">
      <w:pPr>
        <w:rPr>
          <w:rFonts w:asciiTheme="minorHAnsi" w:hAnsiTheme="minorHAnsi" w:cs="Cambria"/>
          <w:b/>
          <w:color w:val="000000"/>
          <w:sz w:val="22"/>
          <w:szCs w:val="22"/>
        </w:rPr>
      </w:pPr>
    </w:p>
    <w:p w14:paraId="4B53C7A5" w14:textId="77777777" w:rsidR="00C47412" w:rsidRDefault="00C47412" w:rsidP="00F54837">
      <w:pPr>
        <w:rPr>
          <w:rFonts w:asciiTheme="minorHAnsi" w:hAnsiTheme="minorHAnsi" w:cs="Cambria"/>
          <w:b/>
          <w:color w:val="000000"/>
          <w:sz w:val="22"/>
          <w:szCs w:val="22"/>
        </w:rPr>
      </w:pPr>
    </w:p>
    <w:p w14:paraId="7A8C996F" w14:textId="77777777" w:rsidR="00C47412" w:rsidRDefault="00C47412" w:rsidP="00F54837">
      <w:pPr>
        <w:rPr>
          <w:rFonts w:asciiTheme="minorHAnsi" w:hAnsiTheme="minorHAnsi" w:cs="Cambria"/>
          <w:b/>
          <w:color w:val="000000"/>
          <w:sz w:val="22"/>
          <w:szCs w:val="22"/>
        </w:rPr>
      </w:pPr>
    </w:p>
    <w:p w14:paraId="580CF74F" w14:textId="77777777" w:rsidR="00C47412" w:rsidRDefault="00C47412" w:rsidP="00F54837">
      <w:pPr>
        <w:rPr>
          <w:rFonts w:asciiTheme="minorHAnsi" w:hAnsiTheme="minorHAnsi" w:cs="Cambria"/>
          <w:b/>
          <w:color w:val="000000"/>
          <w:sz w:val="22"/>
          <w:szCs w:val="22"/>
        </w:rPr>
      </w:pPr>
    </w:p>
    <w:p w14:paraId="06FA175C" w14:textId="77777777" w:rsidR="00C47412" w:rsidRDefault="00C47412" w:rsidP="00F54837">
      <w:pPr>
        <w:rPr>
          <w:rFonts w:asciiTheme="minorHAnsi" w:hAnsiTheme="minorHAnsi" w:cs="Cambria"/>
          <w:b/>
          <w:color w:val="000000"/>
          <w:sz w:val="22"/>
          <w:szCs w:val="22"/>
        </w:rPr>
      </w:pPr>
    </w:p>
    <w:p w14:paraId="173F9AD5" w14:textId="77777777" w:rsidR="005250BC" w:rsidRDefault="005250BC" w:rsidP="00F54837">
      <w:pPr>
        <w:rPr>
          <w:rFonts w:asciiTheme="minorHAnsi" w:hAnsiTheme="minorHAnsi" w:cs="Cambria"/>
          <w:b/>
          <w:color w:val="000000"/>
          <w:sz w:val="22"/>
          <w:szCs w:val="22"/>
        </w:rPr>
      </w:pPr>
    </w:p>
    <w:p w14:paraId="2DDC5939" w14:textId="77777777" w:rsidR="00C47412" w:rsidRDefault="00C47412" w:rsidP="00F54837">
      <w:pPr>
        <w:rPr>
          <w:rFonts w:asciiTheme="minorHAnsi" w:hAnsiTheme="minorHAnsi" w:cs="Cambria"/>
          <w:b/>
          <w:color w:val="000000"/>
          <w:sz w:val="22"/>
          <w:szCs w:val="22"/>
        </w:rPr>
      </w:pPr>
    </w:p>
    <w:p w14:paraId="2FF099A3" w14:textId="44FDCBDD" w:rsidR="0032017A" w:rsidRDefault="00E73CF4" w:rsidP="00F54837">
      <w:pPr>
        <w:rPr>
          <w:rFonts w:asciiTheme="minorHAnsi" w:hAnsiTheme="minorHAnsi" w:cs="Cambria"/>
          <w:sz w:val="22"/>
          <w:szCs w:val="22"/>
        </w:rPr>
      </w:pPr>
      <w:r>
        <w:rPr>
          <w:rFonts w:asciiTheme="minorHAnsi" w:hAnsiTheme="minorHAnsi" w:cs="Cambria"/>
          <w:b/>
          <w:color w:val="000000"/>
          <w:sz w:val="22"/>
          <w:szCs w:val="22"/>
        </w:rPr>
        <w:t xml:space="preserve">                                                                                                                           </w:t>
      </w:r>
      <w:r w:rsidR="00B224D5" w:rsidRPr="00AE18DF">
        <w:rPr>
          <w:rFonts w:asciiTheme="minorHAnsi" w:hAnsiTheme="minorHAnsi" w:cs="Cambria"/>
          <w:b/>
          <w:color w:val="000000"/>
          <w:sz w:val="22"/>
          <w:szCs w:val="22"/>
        </w:rPr>
        <w:t>Príloha</w:t>
      </w:r>
      <w:r w:rsidR="00B224D5" w:rsidRPr="00AE18DF">
        <w:rPr>
          <w:rFonts w:asciiTheme="minorHAnsi" w:hAnsiTheme="minorHAnsi" w:cs="Cambria"/>
          <w:b/>
          <w:bCs/>
          <w:color w:val="000000"/>
          <w:sz w:val="22"/>
          <w:szCs w:val="22"/>
        </w:rPr>
        <w:t xml:space="preserve"> č. </w:t>
      </w:r>
      <w:r w:rsidR="006D3074">
        <w:rPr>
          <w:rFonts w:asciiTheme="minorHAnsi" w:hAnsiTheme="minorHAnsi" w:cs="Cambria"/>
          <w:b/>
          <w:bCs/>
          <w:color w:val="000000"/>
          <w:sz w:val="22"/>
          <w:szCs w:val="22"/>
        </w:rPr>
        <w:t>4</w:t>
      </w:r>
      <w:r w:rsidR="00C47412" w:rsidRPr="00AE18DF">
        <w:rPr>
          <w:rFonts w:asciiTheme="minorHAnsi" w:hAnsiTheme="minorHAnsi" w:cs="Cambria"/>
          <w:b/>
          <w:bCs/>
          <w:color w:val="000000"/>
          <w:sz w:val="22"/>
          <w:szCs w:val="22"/>
        </w:rPr>
        <w:t xml:space="preserve"> </w:t>
      </w:r>
      <w:r w:rsidR="00B224D5" w:rsidRPr="00AE18DF">
        <w:rPr>
          <w:rFonts w:asciiTheme="minorHAnsi" w:hAnsiTheme="minorHAnsi" w:cs="Cambria"/>
          <w:b/>
          <w:bCs/>
          <w:color w:val="000000"/>
          <w:sz w:val="22"/>
          <w:szCs w:val="22"/>
        </w:rPr>
        <w:t>-</w:t>
      </w:r>
      <w:r w:rsidR="00B224D5" w:rsidRPr="00AE18DF">
        <w:rPr>
          <w:rFonts w:asciiTheme="minorHAnsi" w:hAnsiTheme="minorHAnsi" w:cs="Cambria"/>
          <w:color w:val="000000"/>
          <w:sz w:val="22"/>
          <w:szCs w:val="22"/>
        </w:rPr>
        <w:t xml:space="preserve"> </w:t>
      </w:r>
      <w:r w:rsidR="00B224D5"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A114FF">
      <w:headerReference w:type="default" r:id="rId12"/>
      <w:footerReference w:type="default" r:id="rId13"/>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3B7FA" w14:textId="77777777" w:rsidR="00C2056C" w:rsidRDefault="00C2056C" w:rsidP="00F462D6">
      <w:r>
        <w:separator/>
      </w:r>
    </w:p>
  </w:endnote>
  <w:endnote w:type="continuationSeparator" w:id="0">
    <w:p w14:paraId="294B943C" w14:textId="77777777" w:rsidR="00C2056C" w:rsidRDefault="00C2056C"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5FA78D01"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w:t>
    </w:r>
    <w:r w:rsidR="001D0417">
      <w:rPr>
        <w:rFonts w:asciiTheme="minorHAnsi" w:hAnsiTheme="minorHAnsi" w:cstheme="minorHAnsi"/>
        <w:sz w:val="18"/>
        <w:szCs w:val="18"/>
      </w:rPr>
      <w:t>y</w:t>
    </w:r>
    <w:r w:rsidR="00F462D6" w:rsidRPr="008937E6">
      <w:rPr>
        <w:rFonts w:asciiTheme="minorHAnsi" w:hAnsiTheme="minorHAnsi" w:cstheme="minorHAnsi"/>
        <w:sz w:val="18"/>
        <w:szCs w:val="18"/>
      </w:rPr>
      <w:t xml:space="preserve"> 202</w:t>
    </w:r>
    <w:r w:rsidR="00C47412">
      <w:rPr>
        <w:rFonts w:asciiTheme="minorHAnsi" w:hAnsiTheme="minorHAnsi" w:cstheme="minorHAnsi"/>
        <w:sz w:val="18"/>
        <w:szCs w:val="18"/>
      </w:rPr>
      <w:t>4</w:t>
    </w:r>
    <w:r w:rsidR="001D0417">
      <w:rPr>
        <w:rFonts w:asciiTheme="minorHAnsi" w:hAnsiTheme="minorHAnsi" w:cstheme="minorHAnsi"/>
        <w:sz w:val="18"/>
        <w:szCs w:val="18"/>
      </w:rPr>
      <w:t xml:space="preserve"> a 2025</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6011B" w14:textId="77777777" w:rsidR="00C2056C" w:rsidRDefault="00C2056C" w:rsidP="00F462D6">
      <w:r>
        <w:separator/>
      </w:r>
    </w:p>
  </w:footnote>
  <w:footnote w:type="continuationSeparator" w:id="0">
    <w:p w14:paraId="7CB5EB24" w14:textId="77777777" w:rsidR="00C2056C" w:rsidRDefault="00C2056C"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77" w:author="Koštial Pavel" w:date="2023-11-08T07:34:00Z">
        <w:tblPr>
          <w:tblStyle w:val="Mriekatabuky"/>
          <w:tblW w:w="0" w:type="nil"/>
          <w:tblLayout w:type="fixed"/>
          <w:tblLook w:val="06A0" w:firstRow="1" w:lastRow="0" w:firstColumn="1" w:lastColumn="0" w:noHBand="1" w:noVBand="1"/>
        </w:tblPr>
      </w:tblPrChange>
    </w:tblPr>
    <w:tblGrid>
      <w:gridCol w:w="3255"/>
      <w:gridCol w:w="3255"/>
      <w:gridCol w:w="3255"/>
      <w:tblGridChange w:id="78">
        <w:tblGrid>
          <w:gridCol w:w="3255"/>
          <w:gridCol w:w="3255"/>
          <w:gridCol w:w="3255"/>
        </w:tblGrid>
      </w:tblGridChange>
    </w:tblGrid>
    <w:tr w:rsidR="08AE0928" w14:paraId="20C3596A" w14:textId="77777777" w:rsidTr="08AE0928">
      <w:trPr>
        <w:trHeight w:val="300"/>
        <w:trPrChange w:id="79" w:author="Koštial Pavel" w:date="2023-11-08T07:34:00Z">
          <w:trPr>
            <w:trHeight w:val="300"/>
          </w:trPr>
        </w:trPrChange>
      </w:trPr>
      <w:tc>
        <w:tcPr>
          <w:tcW w:w="3255" w:type="dxa"/>
          <w:tcPrChange w:id="80" w:author="Koštial Pavel" w:date="2023-11-08T07:34:00Z">
            <w:tcPr>
              <w:tcW w:w="3255" w:type="dxa"/>
            </w:tcPr>
          </w:tcPrChange>
        </w:tcPr>
        <w:p w14:paraId="6BDA66AC" w14:textId="611F0C54" w:rsidR="08AE0928" w:rsidRDefault="08AE0928">
          <w:pPr>
            <w:pStyle w:val="Hlavika"/>
            <w:ind w:left="-115"/>
            <w:pPrChange w:id="81" w:author="Koštial Pavel" w:date="2023-11-08T07:34:00Z">
              <w:pPr/>
            </w:pPrChange>
          </w:pPr>
        </w:p>
      </w:tc>
      <w:tc>
        <w:tcPr>
          <w:tcW w:w="3255" w:type="dxa"/>
          <w:tcPrChange w:id="82" w:author="Koštial Pavel" w:date="2023-11-08T07:34:00Z">
            <w:tcPr>
              <w:tcW w:w="3255" w:type="dxa"/>
            </w:tcPr>
          </w:tcPrChange>
        </w:tcPr>
        <w:p w14:paraId="35563F91" w14:textId="1779BA7D" w:rsidR="08AE0928" w:rsidRDefault="08AE0928">
          <w:pPr>
            <w:pStyle w:val="Hlavika"/>
            <w:jc w:val="center"/>
            <w:pPrChange w:id="83" w:author="Koštial Pavel" w:date="2023-11-08T07:34:00Z">
              <w:pPr/>
            </w:pPrChange>
          </w:pPr>
        </w:p>
      </w:tc>
      <w:tc>
        <w:tcPr>
          <w:tcW w:w="3255" w:type="dxa"/>
          <w:tcPrChange w:id="84" w:author="Koštial Pavel" w:date="2023-11-08T07:34:00Z">
            <w:tcPr>
              <w:tcW w:w="3255" w:type="dxa"/>
            </w:tcPr>
          </w:tcPrChange>
        </w:tcPr>
        <w:p w14:paraId="3AF94D1F" w14:textId="6953B4E2" w:rsidR="08AE0928" w:rsidRDefault="08AE0928">
          <w:pPr>
            <w:pStyle w:val="Hlavika"/>
            <w:ind w:right="-115"/>
            <w:jc w:val="right"/>
            <w:pPrChange w:id="85" w:author="Koštial Pavel" w:date="2023-11-08T07:34:00Z">
              <w:pPr/>
            </w:pPrChange>
          </w:pPr>
        </w:p>
      </w:tc>
    </w:tr>
  </w:tbl>
  <w:p w14:paraId="1715A277" w14:textId="70FCA645" w:rsidR="08AE0928" w:rsidRDefault="08AE0928">
    <w:pPr>
      <w:pStyle w:val="Hlavika"/>
      <w:pPrChange w:id="86" w:author="Koštial Pavel" w:date="2023-11-08T07:3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2"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3"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6"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4"/>
  </w:num>
  <w:num w:numId="3" w16cid:durableId="404111746">
    <w:abstractNumId w:val="24"/>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2"/>
  </w:num>
  <w:num w:numId="6" w16cid:durableId="1496262644">
    <w:abstractNumId w:val="27"/>
  </w:num>
  <w:num w:numId="7" w16cid:durableId="394821092">
    <w:abstractNumId w:val="18"/>
  </w:num>
  <w:num w:numId="8" w16cid:durableId="913055309">
    <w:abstractNumId w:val="13"/>
  </w:num>
  <w:num w:numId="9" w16cid:durableId="778649785">
    <w:abstractNumId w:val="29"/>
  </w:num>
  <w:num w:numId="10" w16cid:durableId="283195246">
    <w:abstractNumId w:val="0"/>
  </w:num>
  <w:num w:numId="11" w16cid:durableId="350960238">
    <w:abstractNumId w:val="20"/>
  </w:num>
  <w:num w:numId="12" w16cid:durableId="1318612394">
    <w:abstractNumId w:val="21"/>
  </w:num>
  <w:num w:numId="13" w16cid:durableId="844829779">
    <w:abstractNumId w:val="14"/>
  </w:num>
  <w:num w:numId="14" w16cid:durableId="484013032">
    <w:abstractNumId w:val="17"/>
  </w:num>
  <w:num w:numId="15" w16cid:durableId="932010809">
    <w:abstractNumId w:val="12"/>
  </w:num>
  <w:num w:numId="16" w16cid:durableId="1653219167">
    <w:abstractNumId w:val="1"/>
  </w:num>
  <w:num w:numId="17" w16cid:durableId="1249460003">
    <w:abstractNumId w:val="16"/>
  </w:num>
  <w:num w:numId="18" w16cid:durableId="178660813">
    <w:abstractNumId w:val="7"/>
  </w:num>
  <w:num w:numId="19" w16cid:durableId="1830748841">
    <w:abstractNumId w:val="30"/>
  </w:num>
  <w:num w:numId="20" w16cid:durableId="2122263249">
    <w:abstractNumId w:val="10"/>
  </w:num>
  <w:num w:numId="21" w16cid:durableId="2068602258">
    <w:abstractNumId w:val="11"/>
  </w:num>
  <w:num w:numId="22" w16cid:durableId="381516128">
    <w:abstractNumId w:val="31"/>
  </w:num>
  <w:num w:numId="23" w16cid:durableId="676151241">
    <w:abstractNumId w:val="25"/>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28"/>
  </w:num>
  <w:num w:numId="28" w16cid:durableId="204008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6"/>
  </w:num>
  <w:num w:numId="30" w16cid:durableId="179783831">
    <w:abstractNumId w:val="19"/>
  </w:num>
  <w:num w:numId="31" w16cid:durableId="2102023740">
    <w:abstractNumId w:val="15"/>
  </w:num>
  <w:num w:numId="32" w16cid:durableId="1360006497">
    <w:abstractNumId w:val="5"/>
  </w:num>
  <w:num w:numId="33" w16cid:durableId="1051003519">
    <w:abstractNumId w:val="3"/>
  </w:num>
  <w:num w:numId="34" w16cid:durableId="135152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štial Pavel">
    <w15:presenceInfo w15:providerId="AD" w15:userId="S::pavel.kostial@bbsk.sk::69ce9fdc-644b-484e-b5bb-3eee0e46098c"/>
  </w15:person>
  <w15:person w15:author="Bubák Martin">
    <w15:presenceInfo w15:providerId="AD" w15:userId="S::martin.bubak@bbsk.sk::29937147-032f-47c3-ad29-64a998a11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3626"/>
    <w:rsid w:val="00006724"/>
    <w:rsid w:val="000070D4"/>
    <w:rsid w:val="00011577"/>
    <w:rsid w:val="00012322"/>
    <w:rsid w:val="000129BF"/>
    <w:rsid w:val="00020200"/>
    <w:rsid w:val="000215AC"/>
    <w:rsid w:val="00023CDE"/>
    <w:rsid w:val="00024CEC"/>
    <w:rsid w:val="000253B1"/>
    <w:rsid w:val="00031AD3"/>
    <w:rsid w:val="0003423E"/>
    <w:rsid w:val="00042065"/>
    <w:rsid w:val="0004486E"/>
    <w:rsid w:val="00050EFE"/>
    <w:rsid w:val="00052426"/>
    <w:rsid w:val="00060F6E"/>
    <w:rsid w:val="0007082D"/>
    <w:rsid w:val="000721CC"/>
    <w:rsid w:val="00081A6F"/>
    <w:rsid w:val="00082C51"/>
    <w:rsid w:val="00085C02"/>
    <w:rsid w:val="00087846"/>
    <w:rsid w:val="00090F98"/>
    <w:rsid w:val="000A18B9"/>
    <w:rsid w:val="000A4733"/>
    <w:rsid w:val="000B2C7F"/>
    <w:rsid w:val="000B449A"/>
    <w:rsid w:val="000C3A23"/>
    <w:rsid w:val="000C635D"/>
    <w:rsid w:val="000D2B35"/>
    <w:rsid w:val="000D3F86"/>
    <w:rsid w:val="000D54B8"/>
    <w:rsid w:val="000E17B7"/>
    <w:rsid w:val="000F22E0"/>
    <w:rsid w:val="000F4482"/>
    <w:rsid w:val="001012D5"/>
    <w:rsid w:val="00101577"/>
    <w:rsid w:val="0010666A"/>
    <w:rsid w:val="001110D1"/>
    <w:rsid w:val="00112008"/>
    <w:rsid w:val="00120D95"/>
    <w:rsid w:val="00124CCF"/>
    <w:rsid w:val="00134525"/>
    <w:rsid w:val="001368C5"/>
    <w:rsid w:val="0014204E"/>
    <w:rsid w:val="00143BC9"/>
    <w:rsid w:val="00144E1C"/>
    <w:rsid w:val="001457F9"/>
    <w:rsid w:val="00155338"/>
    <w:rsid w:val="001618BC"/>
    <w:rsid w:val="00163474"/>
    <w:rsid w:val="00163879"/>
    <w:rsid w:val="00170871"/>
    <w:rsid w:val="0017382F"/>
    <w:rsid w:val="00183152"/>
    <w:rsid w:val="00184A4F"/>
    <w:rsid w:val="00187134"/>
    <w:rsid w:val="00187CDB"/>
    <w:rsid w:val="0019377C"/>
    <w:rsid w:val="001944B2"/>
    <w:rsid w:val="00194DBA"/>
    <w:rsid w:val="00195C2C"/>
    <w:rsid w:val="00195C38"/>
    <w:rsid w:val="001B4E22"/>
    <w:rsid w:val="001B7454"/>
    <w:rsid w:val="001C51C7"/>
    <w:rsid w:val="001D0417"/>
    <w:rsid w:val="001D05D9"/>
    <w:rsid w:val="001D5208"/>
    <w:rsid w:val="001D5ABE"/>
    <w:rsid w:val="001E080F"/>
    <w:rsid w:val="001E627D"/>
    <w:rsid w:val="001E68F1"/>
    <w:rsid w:val="001F6849"/>
    <w:rsid w:val="00201BEF"/>
    <w:rsid w:val="00203371"/>
    <w:rsid w:val="002112EA"/>
    <w:rsid w:val="002119B5"/>
    <w:rsid w:val="0021643D"/>
    <w:rsid w:val="00217392"/>
    <w:rsid w:val="002234DE"/>
    <w:rsid w:val="00224E5F"/>
    <w:rsid w:val="00231CC2"/>
    <w:rsid w:val="002413FE"/>
    <w:rsid w:val="002417C4"/>
    <w:rsid w:val="002452BC"/>
    <w:rsid w:val="00263F48"/>
    <w:rsid w:val="00267EFC"/>
    <w:rsid w:val="00292F14"/>
    <w:rsid w:val="00293D0A"/>
    <w:rsid w:val="00294740"/>
    <w:rsid w:val="002953EF"/>
    <w:rsid w:val="00296ED3"/>
    <w:rsid w:val="002A38F4"/>
    <w:rsid w:val="002A3CEE"/>
    <w:rsid w:val="002C06C8"/>
    <w:rsid w:val="002C10CB"/>
    <w:rsid w:val="002C5282"/>
    <w:rsid w:val="002C6710"/>
    <w:rsid w:val="002C6B2E"/>
    <w:rsid w:val="002D23D3"/>
    <w:rsid w:val="002D49E9"/>
    <w:rsid w:val="002E7FF2"/>
    <w:rsid w:val="002F15C4"/>
    <w:rsid w:val="002F2E98"/>
    <w:rsid w:val="002F5C20"/>
    <w:rsid w:val="002F719F"/>
    <w:rsid w:val="002F7376"/>
    <w:rsid w:val="002F752A"/>
    <w:rsid w:val="00300E1F"/>
    <w:rsid w:val="00304077"/>
    <w:rsid w:val="00305080"/>
    <w:rsid w:val="00305D64"/>
    <w:rsid w:val="00311E1F"/>
    <w:rsid w:val="0031331B"/>
    <w:rsid w:val="00315575"/>
    <w:rsid w:val="0032017A"/>
    <w:rsid w:val="00321E11"/>
    <w:rsid w:val="003220BD"/>
    <w:rsid w:val="00323051"/>
    <w:rsid w:val="00323993"/>
    <w:rsid w:val="00326211"/>
    <w:rsid w:val="00334A80"/>
    <w:rsid w:val="0033704C"/>
    <w:rsid w:val="00343B90"/>
    <w:rsid w:val="00344B63"/>
    <w:rsid w:val="00353ECA"/>
    <w:rsid w:val="00355038"/>
    <w:rsid w:val="00357D34"/>
    <w:rsid w:val="003609DE"/>
    <w:rsid w:val="00362C32"/>
    <w:rsid w:val="00363B55"/>
    <w:rsid w:val="00370153"/>
    <w:rsid w:val="00376640"/>
    <w:rsid w:val="00376E1F"/>
    <w:rsid w:val="003812C0"/>
    <w:rsid w:val="003820D7"/>
    <w:rsid w:val="00387775"/>
    <w:rsid w:val="00391592"/>
    <w:rsid w:val="00391C4F"/>
    <w:rsid w:val="00392199"/>
    <w:rsid w:val="003922F7"/>
    <w:rsid w:val="003950CB"/>
    <w:rsid w:val="003960EE"/>
    <w:rsid w:val="003970F0"/>
    <w:rsid w:val="00397BC5"/>
    <w:rsid w:val="003A336A"/>
    <w:rsid w:val="003A34B6"/>
    <w:rsid w:val="003A40F6"/>
    <w:rsid w:val="003A425D"/>
    <w:rsid w:val="003A4FCF"/>
    <w:rsid w:val="003B064B"/>
    <w:rsid w:val="003B10FD"/>
    <w:rsid w:val="003B1821"/>
    <w:rsid w:val="003B6D88"/>
    <w:rsid w:val="003C20C7"/>
    <w:rsid w:val="003D2F05"/>
    <w:rsid w:val="003D2FCE"/>
    <w:rsid w:val="003D4797"/>
    <w:rsid w:val="003D5CBF"/>
    <w:rsid w:val="003D63EC"/>
    <w:rsid w:val="003E0596"/>
    <w:rsid w:val="003E2D8F"/>
    <w:rsid w:val="003E4AAC"/>
    <w:rsid w:val="003F0376"/>
    <w:rsid w:val="003F2228"/>
    <w:rsid w:val="003F69AD"/>
    <w:rsid w:val="00400295"/>
    <w:rsid w:val="0040345A"/>
    <w:rsid w:val="00423390"/>
    <w:rsid w:val="0042375D"/>
    <w:rsid w:val="0042401A"/>
    <w:rsid w:val="0042594A"/>
    <w:rsid w:val="00441B00"/>
    <w:rsid w:val="00443258"/>
    <w:rsid w:val="00443FC4"/>
    <w:rsid w:val="0044541C"/>
    <w:rsid w:val="00450BB1"/>
    <w:rsid w:val="0045231E"/>
    <w:rsid w:val="0045390D"/>
    <w:rsid w:val="004559E8"/>
    <w:rsid w:val="00461802"/>
    <w:rsid w:val="0046314B"/>
    <w:rsid w:val="00466EED"/>
    <w:rsid w:val="00467FCD"/>
    <w:rsid w:val="004711AC"/>
    <w:rsid w:val="00471C17"/>
    <w:rsid w:val="00483EB3"/>
    <w:rsid w:val="004864EC"/>
    <w:rsid w:val="0049050C"/>
    <w:rsid w:val="004908A0"/>
    <w:rsid w:val="004949E4"/>
    <w:rsid w:val="00495D45"/>
    <w:rsid w:val="00497AA5"/>
    <w:rsid w:val="004A0A8B"/>
    <w:rsid w:val="004A1BD9"/>
    <w:rsid w:val="004A1E86"/>
    <w:rsid w:val="004A5589"/>
    <w:rsid w:val="004A76D9"/>
    <w:rsid w:val="004B15B4"/>
    <w:rsid w:val="004B30AC"/>
    <w:rsid w:val="004B4C14"/>
    <w:rsid w:val="004C2A83"/>
    <w:rsid w:val="004C3779"/>
    <w:rsid w:val="004C4CB5"/>
    <w:rsid w:val="004D1AC4"/>
    <w:rsid w:val="004D63D0"/>
    <w:rsid w:val="004D77FD"/>
    <w:rsid w:val="004E10C8"/>
    <w:rsid w:val="004E11A2"/>
    <w:rsid w:val="004E2017"/>
    <w:rsid w:val="004E2038"/>
    <w:rsid w:val="004E2CE2"/>
    <w:rsid w:val="004E41B6"/>
    <w:rsid w:val="004E42A3"/>
    <w:rsid w:val="004E4368"/>
    <w:rsid w:val="004E7F11"/>
    <w:rsid w:val="004F28E7"/>
    <w:rsid w:val="004F56B3"/>
    <w:rsid w:val="004F6B2A"/>
    <w:rsid w:val="00500FF7"/>
    <w:rsid w:val="00501D2C"/>
    <w:rsid w:val="00503F09"/>
    <w:rsid w:val="00506500"/>
    <w:rsid w:val="0051252F"/>
    <w:rsid w:val="005147D5"/>
    <w:rsid w:val="005169C5"/>
    <w:rsid w:val="005173C8"/>
    <w:rsid w:val="00522659"/>
    <w:rsid w:val="00523144"/>
    <w:rsid w:val="005250BC"/>
    <w:rsid w:val="005372C0"/>
    <w:rsid w:val="00544B2F"/>
    <w:rsid w:val="00544E2F"/>
    <w:rsid w:val="00556F81"/>
    <w:rsid w:val="005573DA"/>
    <w:rsid w:val="005619ED"/>
    <w:rsid w:val="00562845"/>
    <w:rsid w:val="00564325"/>
    <w:rsid w:val="005658F0"/>
    <w:rsid w:val="00566B72"/>
    <w:rsid w:val="00572E29"/>
    <w:rsid w:val="0058305F"/>
    <w:rsid w:val="00594629"/>
    <w:rsid w:val="00597EEE"/>
    <w:rsid w:val="005A221D"/>
    <w:rsid w:val="005A302B"/>
    <w:rsid w:val="005A6039"/>
    <w:rsid w:val="005A65A1"/>
    <w:rsid w:val="005A6CF4"/>
    <w:rsid w:val="005A77C5"/>
    <w:rsid w:val="005A786C"/>
    <w:rsid w:val="005B09FF"/>
    <w:rsid w:val="005B0FDF"/>
    <w:rsid w:val="005B2D89"/>
    <w:rsid w:val="005B3CDC"/>
    <w:rsid w:val="005B4C62"/>
    <w:rsid w:val="005B6DA0"/>
    <w:rsid w:val="005C0C7B"/>
    <w:rsid w:val="005C4D95"/>
    <w:rsid w:val="005C59CE"/>
    <w:rsid w:val="005D13F3"/>
    <w:rsid w:val="005D29D9"/>
    <w:rsid w:val="005D3629"/>
    <w:rsid w:val="005D6F2E"/>
    <w:rsid w:val="005E618A"/>
    <w:rsid w:val="005E67E7"/>
    <w:rsid w:val="005F0CF2"/>
    <w:rsid w:val="005F0DF7"/>
    <w:rsid w:val="005F22D0"/>
    <w:rsid w:val="00602119"/>
    <w:rsid w:val="00602240"/>
    <w:rsid w:val="00607E11"/>
    <w:rsid w:val="00612749"/>
    <w:rsid w:val="00612874"/>
    <w:rsid w:val="00614DBA"/>
    <w:rsid w:val="00615B7A"/>
    <w:rsid w:val="00616D7D"/>
    <w:rsid w:val="00617FE4"/>
    <w:rsid w:val="0062163D"/>
    <w:rsid w:val="00632C29"/>
    <w:rsid w:val="00636B0D"/>
    <w:rsid w:val="006442D8"/>
    <w:rsid w:val="0064475A"/>
    <w:rsid w:val="0064546C"/>
    <w:rsid w:val="00645D90"/>
    <w:rsid w:val="00650E54"/>
    <w:rsid w:val="0065228B"/>
    <w:rsid w:val="00653095"/>
    <w:rsid w:val="006531C4"/>
    <w:rsid w:val="00656C35"/>
    <w:rsid w:val="006600F1"/>
    <w:rsid w:val="006638D7"/>
    <w:rsid w:val="00671654"/>
    <w:rsid w:val="006719D2"/>
    <w:rsid w:val="00673C1E"/>
    <w:rsid w:val="00676A21"/>
    <w:rsid w:val="00677269"/>
    <w:rsid w:val="006813DD"/>
    <w:rsid w:val="006854C4"/>
    <w:rsid w:val="00686E12"/>
    <w:rsid w:val="006958E8"/>
    <w:rsid w:val="006A09AE"/>
    <w:rsid w:val="006A3BE9"/>
    <w:rsid w:val="006A3D2E"/>
    <w:rsid w:val="006A6C5D"/>
    <w:rsid w:val="006B6B94"/>
    <w:rsid w:val="006C4D90"/>
    <w:rsid w:val="006C54FB"/>
    <w:rsid w:val="006D3074"/>
    <w:rsid w:val="006D704B"/>
    <w:rsid w:val="006D7373"/>
    <w:rsid w:val="006F5B27"/>
    <w:rsid w:val="00700BDA"/>
    <w:rsid w:val="00701060"/>
    <w:rsid w:val="00703157"/>
    <w:rsid w:val="00703291"/>
    <w:rsid w:val="00703659"/>
    <w:rsid w:val="00705067"/>
    <w:rsid w:val="00706FD4"/>
    <w:rsid w:val="00712C75"/>
    <w:rsid w:val="007145CF"/>
    <w:rsid w:val="00717853"/>
    <w:rsid w:val="00720EF4"/>
    <w:rsid w:val="007226E2"/>
    <w:rsid w:val="0072612A"/>
    <w:rsid w:val="00730222"/>
    <w:rsid w:val="0074028F"/>
    <w:rsid w:val="0074152C"/>
    <w:rsid w:val="00741874"/>
    <w:rsid w:val="0074193A"/>
    <w:rsid w:val="007517BB"/>
    <w:rsid w:val="00751D61"/>
    <w:rsid w:val="0075412A"/>
    <w:rsid w:val="00755937"/>
    <w:rsid w:val="00755A0A"/>
    <w:rsid w:val="0075673B"/>
    <w:rsid w:val="00756B43"/>
    <w:rsid w:val="00756C99"/>
    <w:rsid w:val="00765552"/>
    <w:rsid w:val="00776726"/>
    <w:rsid w:val="0078044F"/>
    <w:rsid w:val="007809E4"/>
    <w:rsid w:val="007813C4"/>
    <w:rsid w:val="00782FAB"/>
    <w:rsid w:val="00790869"/>
    <w:rsid w:val="00792830"/>
    <w:rsid w:val="0079567F"/>
    <w:rsid w:val="00796B95"/>
    <w:rsid w:val="00797B60"/>
    <w:rsid w:val="00797ECB"/>
    <w:rsid w:val="007A1EBD"/>
    <w:rsid w:val="007A3952"/>
    <w:rsid w:val="007A6C80"/>
    <w:rsid w:val="007B0D84"/>
    <w:rsid w:val="007B2C2A"/>
    <w:rsid w:val="007B2D9B"/>
    <w:rsid w:val="007B45A9"/>
    <w:rsid w:val="007B4832"/>
    <w:rsid w:val="007C26FF"/>
    <w:rsid w:val="007C5A91"/>
    <w:rsid w:val="007C7C1D"/>
    <w:rsid w:val="007D5F54"/>
    <w:rsid w:val="007E23CA"/>
    <w:rsid w:val="007F3502"/>
    <w:rsid w:val="007F43A2"/>
    <w:rsid w:val="007F4CEF"/>
    <w:rsid w:val="00800886"/>
    <w:rsid w:val="00803291"/>
    <w:rsid w:val="00806BA5"/>
    <w:rsid w:val="0081107B"/>
    <w:rsid w:val="008152E2"/>
    <w:rsid w:val="00816876"/>
    <w:rsid w:val="008201AB"/>
    <w:rsid w:val="00822A85"/>
    <w:rsid w:val="00824A67"/>
    <w:rsid w:val="00830317"/>
    <w:rsid w:val="00832EA7"/>
    <w:rsid w:val="0083577A"/>
    <w:rsid w:val="008370E3"/>
    <w:rsid w:val="00850E8A"/>
    <w:rsid w:val="00855B79"/>
    <w:rsid w:val="00860538"/>
    <w:rsid w:val="00860E0A"/>
    <w:rsid w:val="00861081"/>
    <w:rsid w:val="00865944"/>
    <w:rsid w:val="00867B30"/>
    <w:rsid w:val="00870FF4"/>
    <w:rsid w:val="008839F6"/>
    <w:rsid w:val="00883AF9"/>
    <w:rsid w:val="00887740"/>
    <w:rsid w:val="008937E6"/>
    <w:rsid w:val="0089667D"/>
    <w:rsid w:val="008A5823"/>
    <w:rsid w:val="008B50AB"/>
    <w:rsid w:val="008B65F6"/>
    <w:rsid w:val="008C26A2"/>
    <w:rsid w:val="008C3686"/>
    <w:rsid w:val="008C688F"/>
    <w:rsid w:val="008C7BF4"/>
    <w:rsid w:val="008D017A"/>
    <w:rsid w:val="008D578C"/>
    <w:rsid w:val="008D6CA0"/>
    <w:rsid w:val="008D72A5"/>
    <w:rsid w:val="008E3730"/>
    <w:rsid w:val="008E4C8E"/>
    <w:rsid w:val="008E58E9"/>
    <w:rsid w:val="008F1453"/>
    <w:rsid w:val="008F4169"/>
    <w:rsid w:val="009012F4"/>
    <w:rsid w:val="009050BC"/>
    <w:rsid w:val="009053A8"/>
    <w:rsid w:val="00914243"/>
    <w:rsid w:val="00916B84"/>
    <w:rsid w:val="00922490"/>
    <w:rsid w:val="009233CE"/>
    <w:rsid w:val="009241C2"/>
    <w:rsid w:val="00930284"/>
    <w:rsid w:val="00931255"/>
    <w:rsid w:val="009324F4"/>
    <w:rsid w:val="00932E09"/>
    <w:rsid w:val="00947A7B"/>
    <w:rsid w:val="00950B98"/>
    <w:rsid w:val="00950CDB"/>
    <w:rsid w:val="00960746"/>
    <w:rsid w:val="0096191B"/>
    <w:rsid w:val="00963E37"/>
    <w:rsid w:val="0096538A"/>
    <w:rsid w:val="009732F7"/>
    <w:rsid w:val="00973CD2"/>
    <w:rsid w:val="00973D80"/>
    <w:rsid w:val="009809CB"/>
    <w:rsid w:val="009825C7"/>
    <w:rsid w:val="00990191"/>
    <w:rsid w:val="00990582"/>
    <w:rsid w:val="0099076A"/>
    <w:rsid w:val="009952D4"/>
    <w:rsid w:val="009A1B8C"/>
    <w:rsid w:val="009A2F31"/>
    <w:rsid w:val="009B471B"/>
    <w:rsid w:val="009B4C4D"/>
    <w:rsid w:val="009C7F0E"/>
    <w:rsid w:val="009D0F7D"/>
    <w:rsid w:val="009D3494"/>
    <w:rsid w:val="009D673D"/>
    <w:rsid w:val="009D7187"/>
    <w:rsid w:val="009E0B6E"/>
    <w:rsid w:val="009E109B"/>
    <w:rsid w:val="009E3F2E"/>
    <w:rsid w:val="009E661D"/>
    <w:rsid w:val="009E7C3D"/>
    <w:rsid w:val="009F4B04"/>
    <w:rsid w:val="009F7350"/>
    <w:rsid w:val="00A00A43"/>
    <w:rsid w:val="00A02C20"/>
    <w:rsid w:val="00A04BF7"/>
    <w:rsid w:val="00A114FF"/>
    <w:rsid w:val="00A13DB2"/>
    <w:rsid w:val="00A1583B"/>
    <w:rsid w:val="00A166BB"/>
    <w:rsid w:val="00A220C0"/>
    <w:rsid w:val="00A24EEC"/>
    <w:rsid w:val="00A334D5"/>
    <w:rsid w:val="00A36C4F"/>
    <w:rsid w:val="00A41CF0"/>
    <w:rsid w:val="00A450A7"/>
    <w:rsid w:val="00A554DB"/>
    <w:rsid w:val="00A5553D"/>
    <w:rsid w:val="00A555AD"/>
    <w:rsid w:val="00A5575F"/>
    <w:rsid w:val="00A64735"/>
    <w:rsid w:val="00A66A2B"/>
    <w:rsid w:val="00A7330F"/>
    <w:rsid w:val="00A81B3A"/>
    <w:rsid w:val="00A8269A"/>
    <w:rsid w:val="00A86C40"/>
    <w:rsid w:val="00A90585"/>
    <w:rsid w:val="00A91BA3"/>
    <w:rsid w:val="00AA4DBE"/>
    <w:rsid w:val="00AA5243"/>
    <w:rsid w:val="00AA5F88"/>
    <w:rsid w:val="00AB0E0A"/>
    <w:rsid w:val="00AB3F82"/>
    <w:rsid w:val="00AB5DA2"/>
    <w:rsid w:val="00AD33E8"/>
    <w:rsid w:val="00AD396A"/>
    <w:rsid w:val="00AD7933"/>
    <w:rsid w:val="00AE18DF"/>
    <w:rsid w:val="00AE1A77"/>
    <w:rsid w:val="00AE5032"/>
    <w:rsid w:val="00B01DD9"/>
    <w:rsid w:val="00B020AE"/>
    <w:rsid w:val="00B068B3"/>
    <w:rsid w:val="00B14707"/>
    <w:rsid w:val="00B14D86"/>
    <w:rsid w:val="00B16AA5"/>
    <w:rsid w:val="00B2066F"/>
    <w:rsid w:val="00B224D5"/>
    <w:rsid w:val="00B32CA9"/>
    <w:rsid w:val="00B34721"/>
    <w:rsid w:val="00B36E49"/>
    <w:rsid w:val="00B4023B"/>
    <w:rsid w:val="00B45E91"/>
    <w:rsid w:val="00B46DC2"/>
    <w:rsid w:val="00B507D9"/>
    <w:rsid w:val="00B5566F"/>
    <w:rsid w:val="00B56C58"/>
    <w:rsid w:val="00B60019"/>
    <w:rsid w:val="00B60A40"/>
    <w:rsid w:val="00B6119E"/>
    <w:rsid w:val="00B61EE8"/>
    <w:rsid w:val="00B676DD"/>
    <w:rsid w:val="00B75C38"/>
    <w:rsid w:val="00B76159"/>
    <w:rsid w:val="00B77523"/>
    <w:rsid w:val="00B87598"/>
    <w:rsid w:val="00B94091"/>
    <w:rsid w:val="00B974E7"/>
    <w:rsid w:val="00BA4D88"/>
    <w:rsid w:val="00BA6048"/>
    <w:rsid w:val="00BB3640"/>
    <w:rsid w:val="00BC1FD3"/>
    <w:rsid w:val="00BC7549"/>
    <w:rsid w:val="00BE2A00"/>
    <w:rsid w:val="00BE6011"/>
    <w:rsid w:val="00BF1E57"/>
    <w:rsid w:val="00BF21E4"/>
    <w:rsid w:val="00BF3B2B"/>
    <w:rsid w:val="00C03DAA"/>
    <w:rsid w:val="00C12431"/>
    <w:rsid w:val="00C13B13"/>
    <w:rsid w:val="00C143DB"/>
    <w:rsid w:val="00C17FCB"/>
    <w:rsid w:val="00C2056C"/>
    <w:rsid w:val="00C23903"/>
    <w:rsid w:val="00C2506B"/>
    <w:rsid w:val="00C33431"/>
    <w:rsid w:val="00C34570"/>
    <w:rsid w:val="00C3720B"/>
    <w:rsid w:val="00C41901"/>
    <w:rsid w:val="00C419B9"/>
    <w:rsid w:val="00C45768"/>
    <w:rsid w:val="00C46282"/>
    <w:rsid w:val="00C47412"/>
    <w:rsid w:val="00C50220"/>
    <w:rsid w:val="00C52339"/>
    <w:rsid w:val="00C5639C"/>
    <w:rsid w:val="00C621E1"/>
    <w:rsid w:val="00C6256F"/>
    <w:rsid w:val="00C636EA"/>
    <w:rsid w:val="00C6483B"/>
    <w:rsid w:val="00C700B2"/>
    <w:rsid w:val="00C71585"/>
    <w:rsid w:val="00C82E61"/>
    <w:rsid w:val="00C83462"/>
    <w:rsid w:val="00C8720D"/>
    <w:rsid w:val="00C92372"/>
    <w:rsid w:val="00C92AD2"/>
    <w:rsid w:val="00C9664F"/>
    <w:rsid w:val="00C97CCA"/>
    <w:rsid w:val="00CA23E1"/>
    <w:rsid w:val="00CA25E5"/>
    <w:rsid w:val="00CA383A"/>
    <w:rsid w:val="00CA5778"/>
    <w:rsid w:val="00CC053D"/>
    <w:rsid w:val="00CC0D38"/>
    <w:rsid w:val="00CC54A0"/>
    <w:rsid w:val="00CC7342"/>
    <w:rsid w:val="00CC738E"/>
    <w:rsid w:val="00CD4954"/>
    <w:rsid w:val="00CE00CF"/>
    <w:rsid w:val="00CE117B"/>
    <w:rsid w:val="00CF4453"/>
    <w:rsid w:val="00CF4649"/>
    <w:rsid w:val="00CF6DCD"/>
    <w:rsid w:val="00D02401"/>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294A"/>
    <w:rsid w:val="00D74883"/>
    <w:rsid w:val="00D75A57"/>
    <w:rsid w:val="00D76EDB"/>
    <w:rsid w:val="00D82CA4"/>
    <w:rsid w:val="00D850B7"/>
    <w:rsid w:val="00D87835"/>
    <w:rsid w:val="00D90643"/>
    <w:rsid w:val="00D955D5"/>
    <w:rsid w:val="00DA5455"/>
    <w:rsid w:val="00DB25B4"/>
    <w:rsid w:val="00DB4038"/>
    <w:rsid w:val="00DB63CB"/>
    <w:rsid w:val="00DB721D"/>
    <w:rsid w:val="00DB796E"/>
    <w:rsid w:val="00DC29FF"/>
    <w:rsid w:val="00DC744B"/>
    <w:rsid w:val="00DD3A8A"/>
    <w:rsid w:val="00DD4DE3"/>
    <w:rsid w:val="00DE07C6"/>
    <w:rsid w:val="00DE59C0"/>
    <w:rsid w:val="00DE6F01"/>
    <w:rsid w:val="00DF0039"/>
    <w:rsid w:val="00DF3789"/>
    <w:rsid w:val="00DF65B0"/>
    <w:rsid w:val="00E04E90"/>
    <w:rsid w:val="00E05BC8"/>
    <w:rsid w:val="00E062C6"/>
    <w:rsid w:val="00E06F60"/>
    <w:rsid w:val="00E11A54"/>
    <w:rsid w:val="00E14200"/>
    <w:rsid w:val="00E15711"/>
    <w:rsid w:val="00E15D02"/>
    <w:rsid w:val="00E2431D"/>
    <w:rsid w:val="00E2617A"/>
    <w:rsid w:val="00E275AD"/>
    <w:rsid w:val="00E27963"/>
    <w:rsid w:val="00E312F6"/>
    <w:rsid w:val="00E46443"/>
    <w:rsid w:val="00E518F3"/>
    <w:rsid w:val="00E601D3"/>
    <w:rsid w:val="00E63160"/>
    <w:rsid w:val="00E654F6"/>
    <w:rsid w:val="00E70572"/>
    <w:rsid w:val="00E710FC"/>
    <w:rsid w:val="00E73CF4"/>
    <w:rsid w:val="00E836B6"/>
    <w:rsid w:val="00E85CB9"/>
    <w:rsid w:val="00E86206"/>
    <w:rsid w:val="00E92D4E"/>
    <w:rsid w:val="00E95A55"/>
    <w:rsid w:val="00E97307"/>
    <w:rsid w:val="00E9757D"/>
    <w:rsid w:val="00EB1BA5"/>
    <w:rsid w:val="00EB34C0"/>
    <w:rsid w:val="00EB372F"/>
    <w:rsid w:val="00EB6ED5"/>
    <w:rsid w:val="00EB7450"/>
    <w:rsid w:val="00EC4E35"/>
    <w:rsid w:val="00EC7454"/>
    <w:rsid w:val="00EC7459"/>
    <w:rsid w:val="00EC749F"/>
    <w:rsid w:val="00ED2065"/>
    <w:rsid w:val="00ED33D6"/>
    <w:rsid w:val="00EF5C49"/>
    <w:rsid w:val="00F00F33"/>
    <w:rsid w:val="00F056C2"/>
    <w:rsid w:val="00F241E9"/>
    <w:rsid w:val="00F24AFA"/>
    <w:rsid w:val="00F27C09"/>
    <w:rsid w:val="00F3105D"/>
    <w:rsid w:val="00F34542"/>
    <w:rsid w:val="00F40A02"/>
    <w:rsid w:val="00F45044"/>
    <w:rsid w:val="00F462D6"/>
    <w:rsid w:val="00F50132"/>
    <w:rsid w:val="00F51B2A"/>
    <w:rsid w:val="00F54437"/>
    <w:rsid w:val="00F54837"/>
    <w:rsid w:val="00F54C16"/>
    <w:rsid w:val="00F55E83"/>
    <w:rsid w:val="00F61DB6"/>
    <w:rsid w:val="00F63676"/>
    <w:rsid w:val="00F71A0F"/>
    <w:rsid w:val="00F72134"/>
    <w:rsid w:val="00F72FCD"/>
    <w:rsid w:val="00F731D6"/>
    <w:rsid w:val="00F76BE2"/>
    <w:rsid w:val="00F82E9A"/>
    <w:rsid w:val="00F83B16"/>
    <w:rsid w:val="00F8447D"/>
    <w:rsid w:val="00F85F83"/>
    <w:rsid w:val="00F87E73"/>
    <w:rsid w:val="00F91A54"/>
    <w:rsid w:val="00F9294F"/>
    <w:rsid w:val="00F94593"/>
    <w:rsid w:val="00F96D0C"/>
    <w:rsid w:val="00FA734A"/>
    <w:rsid w:val="00FB1C0F"/>
    <w:rsid w:val="00FB512F"/>
    <w:rsid w:val="00FB5317"/>
    <w:rsid w:val="00FB5EAF"/>
    <w:rsid w:val="00FB7699"/>
    <w:rsid w:val="00FC7105"/>
    <w:rsid w:val="00FD0D88"/>
    <w:rsid w:val="00FD4EF4"/>
    <w:rsid w:val="00FD5C75"/>
    <w:rsid w:val="00FD7123"/>
    <w:rsid w:val="00FE1276"/>
    <w:rsid w:val="00FE3024"/>
    <w:rsid w:val="00FE3AFB"/>
    <w:rsid w:val="00FE6A8E"/>
    <w:rsid w:val="00FF067C"/>
    <w:rsid w:val="00FF2A7A"/>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Z o dodávke_EE_ na 2024_2025-fin" edit="true"/>
    <f:field ref="objsubject" par="" text="" edit="true"/>
    <f:field ref="objcreatedby" par="" text="Koštial, Pavel, Ing."/>
    <f:field ref="objcreatedat" par="" date="2023-10-12T09:38:03" text="12. 10. 2023 9:38:03"/>
    <f:field ref="objchangedby" par="" text="Koštial, Pavel, Ing."/>
    <f:field ref="objmodifiedat" par="" date="2023-10-12T09:38:05" text="12. 10. 2023 9:38:05"/>
    <f:field ref="doc_FSCFOLIO_1_1001_FieldDocumentNumber" par="" text=""/>
    <f:field ref="doc_FSCFOLIO_1_1001_FieldSubject" par="" text="" edit="true"/>
    <f:field ref="FSCFOLIO_1_1001_FieldCurrentUser" par="" text="Mgr. Dominika Cvečková"/>
    <f:field ref="CCAPRECONFIG_15_1001_Objektname" par="" text="RZ o dodávke_EE_ na 2024_2025-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9165</Words>
  <Characters>52241</Characters>
  <Application>Microsoft Office Word</Application>
  <DocSecurity>0</DocSecurity>
  <Lines>435</Lines>
  <Paragraphs>122</Paragraphs>
  <ScaleCrop>false</ScaleCrop>
  <Company>HP Inc.</Company>
  <LinksUpToDate>false</LinksUpToDate>
  <CharactersWithSpaces>61284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Koštial Pavel</cp:lastModifiedBy>
  <cp:revision>2</cp:revision>
  <cp:lastPrinted>2022-11-14T08:13:00Z</cp:lastPrinted>
  <dcterms:created xsi:type="dcterms:W3CDTF">2023-11-20T07:48:00Z</dcterms:created>
  <dcterms:modified xsi:type="dcterms:W3CDTF">2023-11-20T07:48:00Z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09:38</vt:lpwstr>
  </property>
  <property fmtid="{D5CDD505-2E9C-101B-9397-08002B2CF9AE}" pid="59" name="FSC#SKEDITIONREG@103.510:curruserrolegroup">
    <vt:lpwstr>Oddelenie verejného obstarávania</vt:lpwstr>
  </property>
  <property fmtid="{D5CDD505-2E9C-101B-9397-08002B2CF9AE}" pid="60" name="FSC#SKEDITIONREG@103.510:currusersubst">
    <vt:lpwstr>Mgr. Dominika Cvečková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09:38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*COO.2090.100.9.6705391*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vt:lpwstr>
  </property>
  <property fmtid="{D5CDD505-2E9C-101B-9397-08002B2CF9AE}" pid="359" name="FSC#COOELAK@1.1001:CurrentUserEmail">
    <vt:lpwstr>dominika.cveckova@bbsk.sk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COO.2090.100.9.6705391</vt:lpwstr>
  </property>
  <property fmtid="{D5CDD505-2E9C-101B-9397-08002B2CF9AE}" pid="391" name="FSC#FSCFOLIO@1.1001:docpropproject">
    <vt:lpwstr/>
  </property>
  <property fmtid="{D5CDD505-2E9C-101B-9397-08002B2CF9AE}" pid="392" name="FSC#COOELAK@1.1001:replyreference">
    <vt:lpwstr/>
  </property>
</Properties>
</file>